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2C2B8" w14:textId="77777777" w:rsidR="00D960A1" w:rsidRPr="007015CF" w:rsidRDefault="00D960A1" w:rsidP="00D960A1">
      <w:pPr>
        <w:tabs>
          <w:tab w:val="left" w:pos="1560"/>
          <w:tab w:val="num" w:pos="1920"/>
          <w:tab w:val="left" w:pos="7513"/>
        </w:tabs>
        <w:contextualSpacing/>
        <w:rPr>
          <w:b/>
          <w:lang w:val="lt-LT"/>
        </w:rPr>
      </w:pPr>
    </w:p>
    <w:p w14:paraId="789CB865" w14:textId="77777777" w:rsidR="00D960A1" w:rsidRPr="00FF1C0A" w:rsidRDefault="00D960A1" w:rsidP="00D960A1">
      <w:pPr>
        <w:tabs>
          <w:tab w:val="left" w:pos="1560"/>
          <w:tab w:val="num" w:pos="1920"/>
          <w:tab w:val="left" w:pos="7513"/>
        </w:tabs>
        <w:contextualSpacing/>
        <w:jc w:val="center"/>
        <w:rPr>
          <w:rFonts w:ascii="Arial" w:hAnsi="Arial" w:cs="Arial"/>
          <w:sz w:val="20"/>
          <w:szCs w:val="20"/>
          <w:lang w:val="lt-LT"/>
        </w:rPr>
      </w:pPr>
    </w:p>
    <w:p w14:paraId="54FC0089" w14:textId="03FDB7A7" w:rsidR="006F20FB" w:rsidRPr="00FF1C0A" w:rsidRDefault="007E1002" w:rsidP="00D960A1">
      <w:pPr>
        <w:tabs>
          <w:tab w:val="left" w:pos="1560"/>
          <w:tab w:val="num" w:pos="1920"/>
          <w:tab w:val="left" w:pos="7513"/>
        </w:tabs>
        <w:contextualSpacing/>
        <w:jc w:val="center"/>
        <w:rPr>
          <w:rFonts w:ascii="Arial" w:hAnsi="Arial" w:cs="Arial"/>
          <w:sz w:val="20"/>
          <w:szCs w:val="20"/>
          <w:lang w:val="lt-LT"/>
        </w:rPr>
      </w:pPr>
      <w:r w:rsidRPr="00FF1C0A">
        <w:rPr>
          <w:rFonts w:ascii="Arial" w:hAnsi="Arial" w:cs="Arial"/>
          <w:sz w:val="20"/>
          <w:szCs w:val="20"/>
          <w:lang w:val="lt-LT"/>
        </w:rPr>
        <w:t>_____________________________________________________</w:t>
      </w:r>
    </w:p>
    <w:p w14:paraId="4EA30898"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r w:rsidRPr="00FF1C0A">
        <w:rPr>
          <w:rFonts w:ascii="Arial" w:hAnsi="Arial" w:cs="Arial"/>
          <w:i/>
          <w:sz w:val="20"/>
          <w:szCs w:val="20"/>
          <w:lang w:val="lt-LT"/>
        </w:rPr>
        <w:t>(Tiekėjo pavadinimas)</w:t>
      </w:r>
    </w:p>
    <w:p w14:paraId="5F8D9C2A"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r w:rsidRPr="00FF1C0A">
        <w:rPr>
          <w:rFonts w:ascii="Arial" w:hAnsi="Arial" w:cs="Arial"/>
          <w:i/>
          <w:sz w:val="20"/>
          <w:szCs w:val="20"/>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6ACD524" w14:textId="77777777" w:rsidR="00D960A1" w:rsidRPr="00FF1C0A" w:rsidRDefault="00D960A1" w:rsidP="00D960A1">
      <w:pPr>
        <w:tabs>
          <w:tab w:val="left" w:pos="1560"/>
          <w:tab w:val="num" w:pos="1920"/>
          <w:tab w:val="left" w:pos="7513"/>
        </w:tabs>
        <w:contextualSpacing/>
        <w:jc w:val="center"/>
        <w:rPr>
          <w:rFonts w:ascii="Arial" w:hAnsi="Arial" w:cs="Arial"/>
          <w:i/>
          <w:sz w:val="20"/>
          <w:szCs w:val="20"/>
          <w:lang w:val="lt-LT"/>
        </w:rPr>
      </w:pPr>
    </w:p>
    <w:p w14:paraId="3F79B6C5" w14:textId="77777777" w:rsidR="00D960A1" w:rsidRPr="00FF1C0A" w:rsidRDefault="00D960A1" w:rsidP="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AB „Kauno energija“</w:t>
      </w:r>
    </w:p>
    <w:p w14:paraId="3B658499" w14:textId="77777777" w:rsidR="00D960A1" w:rsidRPr="00FF1C0A" w:rsidRDefault="00D960A1" w:rsidP="00D960A1">
      <w:pPr>
        <w:tabs>
          <w:tab w:val="left" w:pos="1560"/>
          <w:tab w:val="num" w:pos="1920"/>
          <w:tab w:val="left" w:pos="7513"/>
        </w:tabs>
        <w:contextualSpacing/>
        <w:rPr>
          <w:rFonts w:ascii="Arial" w:hAnsi="Arial" w:cs="Arial"/>
          <w:sz w:val="20"/>
          <w:szCs w:val="20"/>
          <w:lang w:val="lt-LT"/>
        </w:rPr>
      </w:pPr>
    </w:p>
    <w:p w14:paraId="728D90FD" w14:textId="37E149C5" w:rsidR="00CC15FD" w:rsidRPr="00FF1C0A" w:rsidRDefault="00CC15FD" w:rsidP="00CC15FD">
      <w:pPr>
        <w:tabs>
          <w:tab w:val="left" w:pos="1560"/>
          <w:tab w:val="num" w:pos="1920"/>
          <w:tab w:val="left" w:pos="7513"/>
        </w:tabs>
        <w:contextualSpacing/>
        <w:jc w:val="center"/>
        <w:rPr>
          <w:rFonts w:ascii="Arial" w:hAnsi="Arial" w:cs="Arial"/>
          <w:b/>
          <w:bCs/>
          <w:sz w:val="20"/>
          <w:szCs w:val="20"/>
          <w:lang w:val="lt-LT"/>
        </w:rPr>
      </w:pPr>
      <w:r w:rsidRPr="00FF1C0A">
        <w:rPr>
          <w:rFonts w:ascii="Arial" w:hAnsi="Arial" w:cs="Arial"/>
          <w:b/>
          <w:bCs/>
          <w:sz w:val="20"/>
          <w:szCs w:val="20"/>
          <w:lang w:val="lt-LT"/>
        </w:rPr>
        <w:t>PASIŪLYMAS</w:t>
      </w:r>
    </w:p>
    <w:p w14:paraId="1426DCF1" w14:textId="02E6742A" w:rsidR="00345759" w:rsidRPr="00FF1C0A" w:rsidRDefault="000D13F7" w:rsidP="00D960A1">
      <w:pPr>
        <w:ind w:left="120" w:right="99"/>
        <w:contextualSpacing/>
        <w:jc w:val="center"/>
        <w:rPr>
          <w:rFonts w:ascii="Arial" w:hAnsi="Arial" w:cs="Arial"/>
          <w:sz w:val="20"/>
          <w:szCs w:val="20"/>
          <w:lang w:val="lt-LT"/>
        </w:rPr>
      </w:pPr>
      <w:r w:rsidRPr="00FF1C0A">
        <w:rPr>
          <w:rFonts w:ascii="Arial" w:hAnsi="Arial" w:cs="Arial"/>
          <w:b/>
          <w:sz w:val="20"/>
          <w:szCs w:val="20"/>
          <w:lang w:val="lt-LT"/>
        </w:rPr>
        <w:t xml:space="preserve">DĖL </w:t>
      </w:r>
      <w:r w:rsidR="000760E9">
        <w:rPr>
          <w:rFonts w:ascii="Arial" w:hAnsi="Arial" w:cs="Arial"/>
          <w:b/>
          <w:sz w:val="20"/>
          <w:szCs w:val="20"/>
          <w:lang w:val="lt-LT"/>
        </w:rPr>
        <w:t>KARŠTO VANDENS SKAITIKLIŲ PAKEITIMO PASLAUGŲ</w:t>
      </w:r>
      <w:r w:rsidR="005A45BC">
        <w:rPr>
          <w:rFonts w:ascii="Arial" w:hAnsi="Arial" w:cs="Arial"/>
          <w:b/>
          <w:sz w:val="20"/>
          <w:szCs w:val="20"/>
          <w:lang w:val="lt-LT"/>
        </w:rPr>
        <w:t xml:space="preserve"> PIRKIMO</w:t>
      </w:r>
    </w:p>
    <w:p w14:paraId="42780219" w14:textId="6BC41949" w:rsidR="00D960A1" w:rsidRPr="00FF1C0A" w:rsidRDefault="00D960A1" w:rsidP="00D960A1">
      <w:pPr>
        <w:ind w:left="120" w:right="99"/>
        <w:contextualSpacing/>
        <w:jc w:val="center"/>
        <w:rPr>
          <w:rFonts w:ascii="Arial" w:hAnsi="Arial" w:cs="Arial"/>
          <w:b/>
          <w:bCs/>
          <w:sz w:val="20"/>
          <w:szCs w:val="20"/>
          <w:lang w:val="lt-LT"/>
        </w:rPr>
      </w:pPr>
      <w:r w:rsidRPr="00FF1C0A">
        <w:rPr>
          <w:rFonts w:ascii="Arial" w:hAnsi="Arial" w:cs="Arial"/>
          <w:sz w:val="20"/>
          <w:szCs w:val="20"/>
          <w:lang w:val="lt-LT"/>
        </w:rPr>
        <w:t xml:space="preserve"> ____________</w:t>
      </w:r>
      <w:r w:rsidRPr="00FF1C0A">
        <w:rPr>
          <w:rFonts w:ascii="Arial" w:hAnsi="Arial" w:cs="Arial"/>
          <w:b/>
          <w:bCs/>
          <w:sz w:val="20"/>
          <w:szCs w:val="20"/>
          <w:lang w:val="lt-LT"/>
        </w:rPr>
        <w:t xml:space="preserve"> </w:t>
      </w:r>
      <w:r w:rsidRPr="00FF1C0A">
        <w:rPr>
          <w:rFonts w:ascii="Arial" w:hAnsi="Arial" w:cs="Arial"/>
          <w:sz w:val="20"/>
          <w:szCs w:val="20"/>
          <w:lang w:val="lt-LT"/>
        </w:rPr>
        <w:t>Nr.______</w:t>
      </w:r>
    </w:p>
    <w:p w14:paraId="10F54C08" w14:textId="77777777" w:rsidR="00D960A1" w:rsidRPr="00FF1C0A" w:rsidRDefault="00D960A1" w:rsidP="00D960A1">
      <w:pPr>
        <w:ind w:left="3600"/>
        <w:contextualSpacing/>
        <w:rPr>
          <w:rFonts w:ascii="Arial" w:hAnsi="Arial" w:cs="Arial"/>
          <w:bCs/>
          <w:sz w:val="20"/>
          <w:szCs w:val="20"/>
          <w:lang w:val="lt-LT"/>
        </w:rPr>
      </w:pPr>
      <w:r w:rsidRPr="00FF1C0A">
        <w:rPr>
          <w:rFonts w:ascii="Arial" w:hAnsi="Arial" w:cs="Arial"/>
          <w:bCs/>
          <w:sz w:val="20"/>
          <w:szCs w:val="20"/>
          <w:lang w:val="lt-LT"/>
        </w:rPr>
        <w:t xml:space="preserve">             (data)</w:t>
      </w:r>
    </w:p>
    <w:p w14:paraId="2D72854E" w14:textId="77777777" w:rsidR="00D960A1" w:rsidRPr="00FF1C0A" w:rsidRDefault="00D960A1" w:rsidP="00D960A1">
      <w:pPr>
        <w:contextualSpacing/>
        <w:jc w:val="center"/>
        <w:rPr>
          <w:rFonts w:ascii="Arial" w:hAnsi="Arial" w:cs="Arial"/>
          <w:bCs/>
          <w:sz w:val="20"/>
          <w:szCs w:val="20"/>
          <w:lang w:val="lt-LT"/>
        </w:rPr>
      </w:pPr>
      <w:r w:rsidRPr="00FF1C0A">
        <w:rPr>
          <w:rFonts w:ascii="Arial" w:hAnsi="Arial" w:cs="Arial"/>
          <w:bCs/>
          <w:sz w:val="20"/>
          <w:szCs w:val="20"/>
          <w:lang w:val="lt-LT"/>
        </w:rPr>
        <w:t>__________________</w:t>
      </w:r>
    </w:p>
    <w:p w14:paraId="0CD7678F" w14:textId="46FB628E" w:rsidR="00D960A1" w:rsidRPr="00FF1C0A" w:rsidRDefault="00D960A1" w:rsidP="007015CF">
      <w:pPr>
        <w:contextualSpacing/>
        <w:jc w:val="center"/>
        <w:rPr>
          <w:rFonts w:ascii="Arial" w:hAnsi="Arial" w:cs="Arial"/>
          <w:bCs/>
          <w:sz w:val="20"/>
          <w:szCs w:val="20"/>
          <w:lang w:val="lt-LT"/>
        </w:rPr>
      </w:pPr>
      <w:r w:rsidRPr="00FF1C0A">
        <w:rPr>
          <w:rFonts w:ascii="Arial" w:hAnsi="Arial" w:cs="Arial"/>
          <w:bCs/>
          <w:sz w:val="20"/>
          <w:szCs w:val="20"/>
          <w:lang w:val="lt-LT"/>
        </w:rPr>
        <w:t>(sudarymo vieta)</w:t>
      </w:r>
    </w:p>
    <w:p w14:paraId="3EAC8F6C" w14:textId="6F8FB2F0" w:rsidR="00D960A1" w:rsidRPr="0089051C" w:rsidRDefault="00C6454D" w:rsidP="00D960A1">
      <w:pPr>
        <w:contextualSpacing/>
        <w:jc w:val="right"/>
        <w:rPr>
          <w:rFonts w:ascii="Arial" w:hAnsi="Arial" w:cs="Arial"/>
          <w:bCs/>
          <w:i/>
          <w:iCs/>
          <w:sz w:val="18"/>
          <w:szCs w:val="18"/>
          <w:lang w:val="lt-LT"/>
        </w:rPr>
      </w:pPr>
      <w:r w:rsidRPr="0089051C">
        <w:rPr>
          <w:rFonts w:ascii="Arial" w:hAnsi="Arial" w:cs="Arial"/>
          <w:bCs/>
          <w:i/>
          <w:iCs/>
          <w:sz w:val="18"/>
          <w:szCs w:val="18"/>
          <w:lang w:val="lt-LT"/>
        </w:rPr>
        <w:t>1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2"/>
        <w:gridCol w:w="4059"/>
      </w:tblGrid>
      <w:tr w:rsidR="00D960A1" w:rsidRPr="00A60D3C" w14:paraId="3B04A9EA" w14:textId="77777777">
        <w:trPr>
          <w:trHeight w:val="592"/>
        </w:trPr>
        <w:tc>
          <w:tcPr>
            <w:tcW w:w="5722" w:type="dxa"/>
            <w:tcBorders>
              <w:top w:val="single" w:sz="4" w:space="0" w:color="auto"/>
              <w:left w:val="single" w:sz="4" w:space="0" w:color="auto"/>
              <w:bottom w:val="single" w:sz="4" w:space="0" w:color="auto"/>
              <w:right w:val="single" w:sz="4" w:space="0" w:color="auto"/>
            </w:tcBorders>
            <w:vAlign w:val="center"/>
          </w:tcPr>
          <w:p w14:paraId="7D06FE18"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 xml:space="preserve">Tiekėjo pavadinimas </w:t>
            </w:r>
            <w:r w:rsidRPr="00FF1C0A">
              <w:rPr>
                <w:rFonts w:ascii="Arial" w:hAnsi="Arial" w:cs="Arial"/>
                <w:i/>
                <w:sz w:val="20"/>
                <w:szCs w:val="20"/>
                <w:lang w:val="lt-LT"/>
              </w:rPr>
              <w:t>(Jeigu dalyvauja tiekėjų grupė, surašomi visi dalyvių pavadinimai)</w:t>
            </w:r>
          </w:p>
        </w:tc>
        <w:tc>
          <w:tcPr>
            <w:tcW w:w="4059" w:type="dxa"/>
            <w:tcBorders>
              <w:top w:val="single" w:sz="4" w:space="0" w:color="auto"/>
              <w:left w:val="single" w:sz="4" w:space="0" w:color="auto"/>
              <w:bottom w:val="single" w:sz="4" w:space="0" w:color="auto"/>
              <w:right w:val="single" w:sz="4" w:space="0" w:color="auto"/>
            </w:tcBorders>
            <w:vAlign w:val="center"/>
          </w:tcPr>
          <w:p w14:paraId="104ED316" w14:textId="77777777" w:rsidR="00D960A1" w:rsidRPr="00FF1C0A" w:rsidRDefault="00D960A1">
            <w:pPr>
              <w:contextualSpacing/>
              <w:rPr>
                <w:rFonts w:ascii="Arial" w:hAnsi="Arial" w:cs="Arial"/>
                <w:sz w:val="20"/>
                <w:szCs w:val="20"/>
                <w:lang w:val="lt-LT"/>
              </w:rPr>
            </w:pPr>
          </w:p>
        </w:tc>
      </w:tr>
      <w:tr w:rsidR="00D960A1" w:rsidRPr="00A60D3C" w14:paraId="0BF0A546" w14:textId="77777777">
        <w:trPr>
          <w:trHeight w:val="559"/>
        </w:trPr>
        <w:tc>
          <w:tcPr>
            <w:tcW w:w="5722" w:type="dxa"/>
            <w:tcBorders>
              <w:top w:val="single" w:sz="4" w:space="0" w:color="auto"/>
              <w:left w:val="single" w:sz="4" w:space="0" w:color="auto"/>
              <w:bottom w:val="single" w:sz="4" w:space="0" w:color="auto"/>
              <w:right w:val="single" w:sz="4" w:space="0" w:color="auto"/>
            </w:tcBorders>
            <w:vAlign w:val="center"/>
          </w:tcPr>
          <w:p w14:paraId="3CF75551"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 xml:space="preserve">Tiekėjo adresas </w:t>
            </w:r>
            <w:r w:rsidRPr="00FF1C0A">
              <w:rPr>
                <w:rFonts w:ascii="Arial" w:hAnsi="Arial" w:cs="Arial"/>
                <w:i/>
                <w:sz w:val="20"/>
                <w:szCs w:val="20"/>
                <w:lang w:val="lt-LT"/>
              </w:rPr>
              <w:t>(Jeigu dalyvauja tiekėjų grupė, surašomi visi dalyvių adresai)</w:t>
            </w:r>
          </w:p>
        </w:tc>
        <w:tc>
          <w:tcPr>
            <w:tcW w:w="4059" w:type="dxa"/>
            <w:tcBorders>
              <w:top w:val="single" w:sz="4" w:space="0" w:color="auto"/>
              <w:left w:val="single" w:sz="4" w:space="0" w:color="auto"/>
              <w:bottom w:val="single" w:sz="4" w:space="0" w:color="auto"/>
              <w:right w:val="single" w:sz="4" w:space="0" w:color="auto"/>
            </w:tcBorders>
            <w:vAlign w:val="center"/>
          </w:tcPr>
          <w:p w14:paraId="7790E00F" w14:textId="77777777" w:rsidR="00D960A1" w:rsidRPr="00FF1C0A" w:rsidRDefault="00D960A1">
            <w:pPr>
              <w:contextualSpacing/>
              <w:rPr>
                <w:rFonts w:ascii="Arial" w:hAnsi="Arial" w:cs="Arial"/>
                <w:sz w:val="20"/>
                <w:szCs w:val="20"/>
                <w:lang w:val="lt-LT"/>
              </w:rPr>
            </w:pPr>
          </w:p>
        </w:tc>
      </w:tr>
      <w:tr w:rsidR="00D960A1" w:rsidRPr="00A60D3C" w14:paraId="4D2824DA" w14:textId="77777777">
        <w:trPr>
          <w:trHeight w:val="539"/>
        </w:trPr>
        <w:tc>
          <w:tcPr>
            <w:tcW w:w="5722" w:type="dxa"/>
            <w:tcBorders>
              <w:top w:val="single" w:sz="4" w:space="0" w:color="auto"/>
              <w:left w:val="single" w:sz="4" w:space="0" w:color="auto"/>
              <w:bottom w:val="single" w:sz="4" w:space="0" w:color="auto"/>
              <w:right w:val="single" w:sz="4" w:space="0" w:color="auto"/>
            </w:tcBorders>
            <w:vAlign w:val="center"/>
          </w:tcPr>
          <w:p w14:paraId="2A0131CB" w14:textId="2727221A"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Asmens, pasirašiusio pasiūlymą, vardas, pavardė, pareigos</w:t>
            </w:r>
          </w:p>
        </w:tc>
        <w:tc>
          <w:tcPr>
            <w:tcW w:w="4059" w:type="dxa"/>
            <w:tcBorders>
              <w:top w:val="single" w:sz="4" w:space="0" w:color="auto"/>
              <w:left w:val="single" w:sz="4" w:space="0" w:color="auto"/>
              <w:bottom w:val="single" w:sz="4" w:space="0" w:color="auto"/>
              <w:right w:val="single" w:sz="4" w:space="0" w:color="auto"/>
            </w:tcBorders>
            <w:vAlign w:val="center"/>
          </w:tcPr>
          <w:p w14:paraId="0ADFF78A" w14:textId="77777777" w:rsidR="00D960A1" w:rsidRPr="00FF1C0A" w:rsidRDefault="00D960A1">
            <w:pPr>
              <w:contextualSpacing/>
              <w:rPr>
                <w:rFonts w:ascii="Arial" w:hAnsi="Arial" w:cs="Arial"/>
                <w:sz w:val="20"/>
                <w:szCs w:val="20"/>
                <w:lang w:val="lt-LT"/>
              </w:rPr>
            </w:pPr>
          </w:p>
        </w:tc>
      </w:tr>
      <w:tr w:rsidR="00D960A1" w:rsidRPr="00FF1C0A" w14:paraId="7DAE20F3" w14:textId="77777777">
        <w:trPr>
          <w:trHeight w:val="561"/>
        </w:trPr>
        <w:tc>
          <w:tcPr>
            <w:tcW w:w="5722" w:type="dxa"/>
            <w:tcBorders>
              <w:top w:val="single" w:sz="4" w:space="0" w:color="auto"/>
              <w:left w:val="single" w:sz="4" w:space="0" w:color="auto"/>
              <w:bottom w:val="single" w:sz="4" w:space="0" w:color="auto"/>
              <w:right w:val="single" w:sz="4" w:space="0" w:color="auto"/>
            </w:tcBorders>
            <w:vAlign w:val="center"/>
          </w:tcPr>
          <w:p w14:paraId="181A901F"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Telefono numeris</w:t>
            </w:r>
          </w:p>
        </w:tc>
        <w:tc>
          <w:tcPr>
            <w:tcW w:w="4059" w:type="dxa"/>
            <w:tcBorders>
              <w:top w:val="single" w:sz="4" w:space="0" w:color="auto"/>
              <w:left w:val="single" w:sz="4" w:space="0" w:color="auto"/>
              <w:bottom w:val="single" w:sz="4" w:space="0" w:color="auto"/>
              <w:right w:val="single" w:sz="4" w:space="0" w:color="auto"/>
            </w:tcBorders>
            <w:vAlign w:val="center"/>
          </w:tcPr>
          <w:p w14:paraId="4E17AF55" w14:textId="77777777" w:rsidR="00D960A1" w:rsidRPr="00FF1C0A" w:rsidRDefault="00D960A1">
            <w:pPr>
              <w:contextualSpacing/>
              <w:rPr>
                <w:rFonts w:ascii="Arial" w:hAnsi="Arial" w:cs="Arial"/>
                <w:sz w:val="20"/>
                <w:szCs w:val="20"/>
                <w:lang w:val="lt-LT"/>
              </w:rPr>
            </w:pPr>
          </w:p>
        </w:tc>
      </w:tr>
      <w:tr w:rsidR="00D960A1" w:rsidRPr="00FF1C0A" w14:paraId="5BF60457" w14:textId="77777777">
        <w:trPr>
          <w:trHeight w:val="555"/>
        </w:trPr>
        <w:tc>
          <w:tcPr>
            <w:tcW w:w="5722" w:type="dxa"/>
            <w:tcBorders>
              <w:top w:val="single" w:sz="4" w:space="0" w:color="auto"/>
              <w:left w:val="single" w:sz="4" w:space="0" w:color="auto"/>
              <w:bottom w:val="single" w:sz="4" w:space="0" w:color="auto"/>
              <w:right w:val="single" w:sz="4" w:space="0" w:color="auto"/>
            </w:tcBorders>
            <w:vAlign w:val="center"/>
          </w:tcPr>
          <w:p w14:paraId="1C32F8A6" w14:textId="77777777" w:rsidR="00D960A1" w:rsidRPr="00FF1C0A" w:rsidRDefault="00D960A1">
            <w:pPr>
              <w:tabs>
                <w:tab w:val="left" w:pos="1560"/>
                <w:tab w:val="num" w:pos="1920"/>
                <w:tab w:val="left" w:pos="7513"/>
              </w:tabs>
              <w:contextualSpacing/>
              <w:rPr>
                <w:rFonts w:ascii="Arial" w:hAnsi="Arial" w:cs="Arial"/>
                <w:sz w:val="20"/>
                <w:szCs w:val="20"/>
                <w:lang w:val="lt-LT"/>
              </w:rPr>
            </w:pPr>
            <w:r w:rsidRPr="00FF1C0A">
              <w:rPr>
                <w:rFonts w:ascii="Arial" w:hAnsi="Arial" w:cs="Arial"/>
                <w:sz w:val="20"/>
                <w:szCs w:val="20"/>
                <w:lang w:val="lt-LT"/>
              </w:rPr>
              <w:t>El. pašto adresas</w:t>
            </w:r>
          </w:p>
        </w:tc>
        <w:tc>
          <w:tcPr>
            <w:tcW w:w="4059" w:type="dxa"/>
            <w:tcBorders>
              <w:top w:val="single" w:sz="4" w:space="0" w:color="auto"/>
              <w:left w:val="single" w:sz="4" w:space="0" w:color="auto"/>
              <w:bottom w:val="single" w:sz="4" w:space="0" w:color="auto"/>
              <w:right w:val="single" w:sz="4" w:space="0" w:color="auto"/>
            </w:tcBorders>
            <w:vAlign w:val="center"/>
          </w:tcPr>
          <w:p w14:paraId="6A79C135" w14:textId="77777777" w:rsidR="00D960A1" w:rsidRPr="00FF1C0A" w:rsidRDefault="00D960A1">
            <w:pPr>
              <w:contextualSpacing/>
              <w:rPr>
                <w:rFonts w:ascii="Arial" w:hAnsi="Arial" w:cs="Arial"/>
                <w:sz w:val="20"/>
                <w:szCs w:val="20"/>
                <w:lang w:val="lt-LT"/>
              </w:rPr>
            </w:pPr>
          </w:p>
        </w:tc>
      </w:tr>
    </w:tbl>
    <w:p w14:paraId="081161A3" w14:textId="77777777" w:rsidR="00D960A1" w:rsidRPr="00FF1C0A" w:rsidRDefault="00D960A1" w:rsidP="00D960A1">
      <w:pPr>
        <w:tabs>
          <w:tab w:val="left" w:pos="567"/>
        </w:tabs>
        <w:contextualSpacing/>
        <w:jc w:val="both"/>
        <w:rPr>
          <w:rFonts w:ascii="Arial" w:hAnsi="Arial" w:cs="Arial"/>
          <w:color w:val="000000"/>
          <w:sz w:val="20"/>
          <w:szCs w:val="20"/>
          <w:lang w:val="lt-LT"/>
        </w:rPr>
      </w:pPr>
    </w:p>
    <w:p w14:paraId="1DDB7080" w14:textId="77777777" w:rsidR="00D960A1" w:rsidRPr="00FF1C0A" w:rsidRDefault="00D960A1" w:rsidP="00D960A1">
      <w:pPr>
        <w:tabs>
          <w:tab w:val="left" w:pos="567"/>
        </w:tabs>
        <w:contextualSpacing/>
        <w:jc w:val="both"/>
        <w:rPr>
          <w:rFonts w:ascii="Arial" w:hAnsi="Arial" w:cs="Arial"/>
          <w:sz w:val="20"/>
          <w:szCs w:val="20"/>
          <w:lang w:val="lt-LT"/>
        </w:rPr>
      </w:pPr>
      <w:r w:rsidRPr="00FF1C0A">
        <w:rPr>
          <w:rFonts w:ascii="Arial" w:hAnsi="Arial" w:cs="Arial"/>
          <w:sz w:val="20"/>
          <w:szCs w:val="20"/>
          <w:lang w:val="lt-LT"/>
        </w:rPr>
        <w:t>Šiuo pasiūlymu pažymime, kad sutinkame su visomis pirkimo sąlygomis, nustatytomis:</w:t>
      </w:r>
    </w:p>
    <w:p w14:paraId="0677A084" w14:textId="77777777" w:rsidR="00D960A1" w:rsidRPr="00FF1C0A" w:rsidRDefault="00D960A1" w:rsidP="00D960A1">
      <w:pPr>
        <w:numPr>
          <w:ilvl w:val="1"/>
          <w:numId w:val="1"/>
        </w:numPr>
        <w:tabs>
          <w:tab w:val="left" w:pos="284"/>
        </w:tabs>
        <w:ind w:left="0" w:firstLine="0"/>
        <w:contextualSpacing/>
        <w:jc w:val="both"/>
        <w:rPr>
          <w:rFonts w:ascii="Arial" w:hAnsi="Arial" w:cs="Arial"/>
          <w:sz w:val="20"/>
          <w:szCs w:val="20"/>
          <w:lang w:val="lt-LT"/>
        </w:rPr>
      </w:pPr>
      <w:r w:rsidRPr="00FF1C0A">
        <w:rPr>
          <w:rFonts w:ascii="Arial" w:hAnsi="Arial" w:cs="Arial"/>
          <w:sz w:val="20"/>
          <w:szCs w:val="20"/>
          <w:lang w:val="lt-LT"/>
        </w:rPr>
        <w:t>atviro konkurso skelbime;</w:t>
      </w:r>
    </w:p>
    <w:p w14:paraId="36559C67" w14:textId="77777777" w:rsidR="00D960A1" w:rsidRPr="00FF1C0A" w:rsidRDefault="00D960A1" w:rsidP="00D960A1">
      <w:pPr>
        <w:numPr>
          <w:ilvl w:val="1"/>
          <w:numId w:val="1"/>
        </w:numPr>
        <w:tabs>
          <w:tab w:val="left" w:pos="284"/>
        </w:tabs>
        <w:contextualSpacing/>
        <w:jc w:val="both"/>
        <w:rPr>
          <w:rFonts w:ascii="Arial" w:hAnsi="Arial" w:cs="Arial"/>
          <w:sz w:val="20"/>
          <w:szCs w:val="20"/>
          <w:lang w:val="lt-LT"/>
        </w:rPr>
      </w:pPr>
      <w:r w:rsidRPr="00FF1C0A">
        <w:rPr>
          <w:rFonts w:ascii="Arial" w:hAnsi="Arial" w:cs="Arial"/>
          <w:bCs/>
          <w:sz w:val="20"/>
          <w:szCs w:val="20"/>
          <w:lang w:val="lt-LT"/>
        </w:rPr>
        <w:t>šio pirkimo Sąlygose;</w:t>
      </w:r>
    </w:p>
    <w:p w14:paraId="0D5DFAF4" w14:textId="77777777" w:rsidR="00D960A1" w:rsidRPr="00FF1C0A" w:rsidRDefault="00D960A1" w:rsidP="00D960A1">
      <w:pPr>
        <w:numPr>
          <w:ilvl w:val="1"/>
          <w:numId w:val="1"/>
        </w:numPr>
        <w:tabs>
          <w:tab w:val="left" w:pos="284"/>
        </w:tabs>
        <w:contextualSpacing/>
        <w:jc w:val="both"/>
        <w:rPr>
          <w:rFonts w:ascii="Arial" w:hAnsi="Arial" w:cs="Arial"/>
          <w:sz w:val="20"/>
          <w:szCs w:val="20"/>
          <w:lang w:val="lt-LT"/>
        </w:rPr>
      </w:pPr>
      <w:r w:rsidRPr="00FF1C0A">
        <w:rPr>
          <w:rFonts w:ascii="Arial" w:hAnsi="Arial" w:cs="Arial"/>
          <w:sz w:val="20"/>
          <w:szCs w:val="20"/>
          <w:lang w:val="lt-LT"/>
        </w:rPr>
        <w:t>kituose pirkimo dokumentuose (jų paaiškinimuose, papildymuose).</w:t>
      </w:r>
    </w:p>
    <w:p w14:paraId="69712CD1" w14:textId="77777777" w:rsidR="00D960A1" w:rsidRDefault="00D960A1" w:rsidP="00D960A1">
      <w:pPr>
        <w:contextualSpacing/>
        <w:rPr>
          <w:rFonts w:ascii="Arial" w:hAnsi="Arial" w:cs="Arial"/>
          <w:sz w:val="20"/>
          <w:szCs w:val="20"/>
          <w:lang w:val="lt-LT"/>
        </w:rPr>
      </w:pPr>
    </w:p>
    <w:p w14:paraId="7E4669D9" w14:textId="7588B011" w:rsidR="00437992" w:rsidRDefault="00437992" w:rsidP="003F44DC">
      <w:pPr>
        <w:contextualSpacing/>
        <w:jc w:val="both"/>
        <w:rPr>
          <w:rFonts w:ascii="Arial" w:hAnsi="Arial" w:cs="Arial"/>
          <w:sz w:val="20"/>
          <w:szCs w:val="20"/>
          <w:lang w:val="lt-LT"/>
        </w:rPr>
      </w:pPr>
      <w:r>
        <w:rPr>
          <w:rFonts w:ascii="Arial" w:hAnsi="Arial" w:cs="Arial"/>
          <w:sz w:val="20"/>
          <w:szCs w:val="20"/>
          <w:lang w:val="lt-LT"/>
        </w:rPr>
        <w:t>Šiuo pasiūlymu patvirtiname, kad:</w:t>
      </w:r>
    </w:p>
    <w:p w14:paraId="0E8DAD7F" w14:textId="24DCE2A0" w:rsidR="00437992" w:rsidRPr="00437992" w:rsidRDefault="00437992" w:rsidP="003F44DC">
      <w:pPr>
        <w:contextualSpacing/>
        <w:jc w:val="both"/>
        <w:rPr>
          <w:rFonts w:ascii="Arial" w:hAnsi="Arial" w:cs="Arial"/>
          <w:sz w:val="20"/>
          <w:szCs w:val="20"/>
          <w:lang w:val="lt-LT"/>
        </w:rPr>
      </w:pPr>
      <w:r>
        <w:rPr>
          <w:rFonts w:ascii="Arial" w:hAnsi="Arial" w:cs="Arial"/>
          <w:sz w:val="20"/>
          <w:szCs w:val="20"/>
          <w:lang w:val="lt-LT"/>
        </w:rPr>
        <w:t xml:space="preserve">1. </w:t>
      </w:r>
      <w:r w:rsidRPr="00437992">
        <w:rPr>
          <w:rFonts w:ascii="Arial" w:hAnsi="Arial" w:cs="Arial"/>
          <w:sz w:val="20"/>
          <w:szCs w:val="20"/>
          <w:lang w:val="lt-LT"/>
        </w:rPr>
        <w:t>visos Pirkimo sąlygos yra aiškios ir suprantamos;</w:t>
      </w:r>
    </w:p>
    <w:p w14:paraId="45A7EE18" w14:textId="7D5B822D" w:rsidR="00437992" w:rsidRPr="00437992" w:rsidRDefault="00437992" w:rsidP="003F44DC">
      <w:pPr>
        <w:contextualSpacing/>
        <w:jc w:val="both"/>
        <w:rPr>
          <w:rFonts w:ascii="Arial" w:hAnsi="Arial" w:cs="Arial"/>
          <w:sz w:val="20"/>
          <w:szCs w:val="20"/>
          <w:lang w:val="lt-LT"/>
        </w:rPr>
      </w:pPr>
      <w:r>
        <w:rPr>
          <w:rFonts w:ascii="Arial" w:hAnsi="Arial" w:cs="Arial"/>
          <w:sz w:val="20"/>
          <w:szCs w:val="20"/>
          <w:lang w:val="lt-LT"/>
        </w:rPr>
        <w:t>2.</w:t>
      </w:r>
      <w:r w:rsidRPr="00437992">
        <w:rPr>
          <w:rFonts w:ascii="Arial" w:hAnsi="Arial" w:cs="Arial"/>
          <w:sz w:val="20"/>
          <w:szCs w:val="20"/>
          <w:lang w:val="lt-LT"/>
        </w:rPr>
        <w:t xml:space="preserve"> siūlomas Pirkimo objektas atitinka visus Techninėje specifikacijoje ir kituose Pirkimo dokumentuose nustatytus reikalavimus;</w:t>
      </w:r>
    </w:p>
    <w:p w14:paraId="1DBD1174" w14:textId="5DF97207" w:rsidR="00437992" w:rsidRPr="00437992" w:rsidRDefault="00437992" w:rsidP="003F44DC">
      <w:pPr>
        <w:contextualSpacing/>
        <w:jc w:val="both"/>
        <w:rPr>
          <w:rFonts w:ascii="Arial" w:hAnsi="Arial" w:cs="Arial"/>
          <w:sz w:val="20"/>
          <w:szCs w:val="20"/>
          <w:lang w:val="lt-LT"/>
        </w:rPr>
      </w:pPr>
      <w:r>
        <w:rPr>
          <w:rFonts w:ascii="Arial" w:hAnsi="Arial" w:cs="Arial"/>
          <w:sz w:val="20"/>
          <w:szCs w:val="20"/>
          <w:lang w:val="lt-LT"/>
        </w:rPr>
        <w:t>3.</w:t>
      </w:r>
      <w:r w:rsidRPr="00437992">
        <w:rPr>
          <w:rFonts w:ascii="Arial" w:hAnsi="Arial" w:cs="Arial"/>
          <w:sz w:val="20"/>
          <w:szCs w:val="20"/>
          <w:lang w:val="lt-LT"/>
        </w:rPr>
        <w:t xml:space="preserve"> turime visus galiojančius kvalifikacijos atestatus, pažymėjimus bei kitus privalomus dokumentus, suteikiančius teisę vykdyti Pirkimo dokumentuose nurodyt</w:t>
      </w:r>
      <w:r>
        <w:rPr>
          <w:rFonts w:ascii="Arial" w:hAnsi="Arial" w:cs="Arial"/>
          <w:sz w:val="20"/>
          <w:szCs w:val="20"/>
          <w:lang w:val="lt-LT"/>
        </w:rPr>
        <w:t>as paslaugas</w:t>
      </w:r>
      <w:r w:rsidRPr="00437992">
        <w:rPr>
          <w:rFonts w:ascii="Arial" w:hAnsi="Arial" w:cs="Arial"/>
          <w:sz w:val="20"/>
          <w:szCs w:val="20"/>
          <w:lang w:val="lt-LT"/>
        </w:rPr>
        <w:t xml:space="preserve"> Lietuvos Respublikoje, taip pat visą reikiamą profesinę kompetenciją kokybiškam ir tinkamam </w:t>
      </w:r>
      <w:r>
        <w:rPr>
          <w:rFonts w:ascii="Arial" w:hAnsi="Arial" w:cs="Arial"/>
          <w:sz w:val="20"/>
          <w:szCs w:val="20"/>
          <w:lang w:val="lt-LT"/>
        </w:rPr>
        <w:t>paslaugų suteikimui</w:t>
      </w:r>
      <w:r w:rsidRPr="00437992">
        <w:rPr>
          <w:rFonts w:ascii="Arial" w:hAnsi="Arial" w:cs="Arial"/>
          <w:sz w:val="20"/>
          <w:szCs w:val="20"/>
          <w:lang w:val="lt-LT"/>
        </w:rPr>
        <w:t>, vadovaujantis Lietuvos Respublikos teisės aktais;</w:t>
      </w:r>
    </w:p>
    <w:p w14:paraId="3DE2E868" w14:textId="7442E893" w:rsidR="00437992" w:rsidRDefault="00437992" w:rsidP="003F44DC">
      <w:pPr>
        <w:contextualSpacing/>
        <w:jc w:val="both"/>
        <w:rPr>
          <w:rFonts w:ascii="Arial" w:hAnsi="Arial" w:cs="Arial"/>
          <w:sz w:val="20"/>
          <w:szCs w:val="20"/>
          <w:lang w:val="lt-LT"/>
        </w:rPr>
      </w:pPr>
      <w:r>
        <w:rPr>
          <w:rFonts w:ascii="Arial" w:hAnsi="Arial" w:cs="Arial"/>
          <w:sz w:val="20"/>
          <w:szCs w:val="20"/>
          <w:lang w:val="lt-LT"/>
        </w:rPr>
        <w:t>4.</w:t>
      </w:r>
      <w:r w:rsidRPr="00437992">
        <w:rPr>
          <w:rFonts w:ascii="Arial" w:hAnsi="Arial" w:cs="Arial"/>
          <w:sz w:val="20"/>
          <w:szCs w:val="20"/>
          <w:lang w:val="lt-LT"/>
        </w:rPr>
        <w:t xml:space="preserve"> į 2 lentelėje nurodytą pasiūlymo</w:t>
      </w:r>
      <w:r>
        <w:rPr>
          <w:rFonts w:ascii="Arial" w:hAnsi="Arial" w:cs="Arial"/>
          <w:sz w:val="20"/>
          <w:szCs w:val="20"/>
          <w:lang w:val="lt-LT"/>
        </w:rPr>
        <w:t xml:space="preserve"> įkainį /</w:t>
      </w:r>
      <w:r w:rsidRPr="00437992">
        <w:rPr>
          <w:rFonts w:ascii="Arial" w:hAnsi="Arial" w:cs="Arial"/>
          <w:sz w:val="20"/>
          <w:szCs w:val="20"/>
          <w:lang w:val="lt-LT"/>
        </w:rPr>
        <w:t xml:space="preserve"> kainą įskaičiuotos visos išlaidos ir visi mokesčiai, įskaitant ir elektroninių PVM sąskaitų faktūrų/ sąskaitų faktūrų pateikimą Perkančiajam subjektui per Sąskaitų administravimo bendrąją informacinę sistemą (SABIS), ir prisiimame riziką už visas išlaidas, kurias teikdami pasiūlymą ir laikydamiesi Pirkimo dokumentuose nustatytų reikalavimų privalėjome įskaičiuoti į pasiūlymo kainą;</w:t>
      </w:r>
    </w:p>
    <w:p w14:paraId="48B707A0" w14:textId="417FF903" w:rsidR="00D960A1" w:rsidRDefault="00437992" w:rsidP="003F44DC">
      <w:pPr>
        <w:contextualSpacing/>
        <w:jc w:val="both"/>
        <w:rPr>
          <w:rFonts w:ascii="Arial" w:hAnsi="Arial" w:cs="Arial"/>
          <w:sz w:val="20"/>
          <w:szCs w:val="20"/>
          <w:lang w:val="lt-LT"/>
        </w:rPr>
      </w:pPr>
      <w:r>
        <w:rPr>
          <w:rFonts w:ascii="Arial" w:hAnsi="Arial" w:cs="Arial"/>
          <w:sz w:val="20"/>
          <w:szCs w:val="20"/>
          <w:lang w:val="lt-LT"/>
        </w:rPr>
        <w:t xml:space="preserve">5. </w:t>
      </w:r>
      <w:r w:rsidR="00D960A1" w:rsidRPr="00FF1C0A">
        <w:rPr>
          <w:rFonts w:ascii="Arial" w:hAnsi="Arial" w:cs="Arial"/>
          <w:sz w:val="20"/>
          <w:szCs w:val="20"/>
          <w:lang w:val="lt-LT"/>
        </w:rPr>
        <w:t>Įsipareigojame laikytis pasiūlyme pateiktų ir pirkimo sąlygose nustatytų sąlygų bei nesiimti jokių veiksmų, galinčių sutrukdyti pasiūlymo akceptavimui ar pirkimo sutarties pasirašymui ir įsipareigojimui.</w:t>
      </w:r>
    </w:p>
    <w:p w14:paraId="30AC57FF" w14:textId="22A686DE" w:rsidR="00D960A1" w:rsidRPr="00FF1C0A" w:rsidRDefault="00437992" w:rsidP="003F44DC">
      <w:pPr>
        <w:contextualSpacing/>
        <w:jc w:val="both"/>
        <w:rPr>
          <w:rFonts w:ascii="Arial" w:hAnsi="Arial" w:cs="Arial"/>
          <w:sz w:val="20"/>
          <w:szCs w:val="20"/>
          <w:lang w:val="lt-LT"/>
        </w:rPr>
      </w:pPr>
      <w:r>
        <w:rPr>
          <w:rFonts w:ascii="Arial" w:hAnsi="Arial" w:cs="Arial"/>
          <w:sz w:val="20"/>
          <w:szCs w:val="20"/>
          <w:lang w:val="lt-LT"/>
        </w:rPr>
        <w:t xml:space="preserve">6. </w:t>
      </w:r>
      <w:r w:rsidR="00D960A1" w:rsidRPr="00FF1C0A">
        <w:rPr>
          <w:rFonts w:ascii="Arial" w:hAnsi="Arial" w:cs="Arial"/>
          <w:color w:val="000000"/>
          <w:sz w:val="20"/>
          <w:szCs w:val="20"/>
          <w:lang w:val="lt-LT"/>
        </w:rPr>
        <w:t>Jeigu mūsų pasiūlymas bus priimtas, mes sutinkame pirkimo sąlygose nurodytu terminu sudaryti pirkimo sutartį.</w:t>
      </w:r>
    </w:p>
    <w:p w14:paraId="786BD53E" w14:textId="62AD64AE" w:rsidR="00D960A1" w:rsidRDefault="00D960A1" w:rsidP="00D960A1">
      <w:pPr>
        <w:contextualSpacing/>
        <w:rPr>
          <w:rFonts w:ascii="Arial" w:hAnsi="Arial" w:cs="Arial"/>
          <w:sz w:val="20"/>
          <w:szCs w:val="20"/>
          <w:lang w:val="lt-LT"/>
        </w:rPr>
      </w:pPr>
    </w:p>
    <w:p w14:paraId="30FC4A0B" w14:textId="475D98EB" w:rsidR="00520D56" w:rsidRPr="00FF1C0A" w:rsidRDefault="00520D56">
      <w:pPr>
        <w:spacing w:after="160" w:line="259" w:lineRule="auto"/>
        <w:rPr>
          <w:rFonts w:ascii="Arial" w:hAnsi="Arial" w:cs="Arial"/>
          <w:sz w:val="20"/>
          <w:szCs w:val="20"/>
          <w:lang w:val="lt-LT"/>
        </w:rPr>
      </w:pPr>
      <w:r w:rsidRPr="00FF1C0A">
        <w:rPr>
          <w:rFonts w:ascii="Arial" w:hAnsi="Arial" w:cs="Arial"/>
          <w:sz w:val="20"/>
          <w:szCs w:val="20"/>
          <w:lang w:val="lt-LT"/>
        </w:rPr>
        <w:br w:type="page"/>
      </w:r>
    </w:p>
    <w:p w14:paraId="5BE099E4" w14:textId="66DC69FF" w:rsidR="00D960A1" w:rsidRDefault="00D960A1" w:rsidP="00D960A1">
      <w:pPr>
        <w:contextualSpacing/>
        <w:jc w:val="both"/>
        <w:rPr>
          <w:rFonts w:ascii="Arial" w:hAnsi="Arial" w:cs="Arial"/>
          <w:sz w:val="20"/>
          <w:szCs w:val="20"/>
          <w:lang w:val="lt-LT"/>
        </w:rPr>
      </w:pPr>
      <w:r w:rsidRPr="00FF1C0A">
        <w:rPr>
          <w:rFonts w:ascii="Arial" w:hAnsi="Arial" w:cs="Arial"/>
          <w:bCs/>
          <w:sz w:val="20"/>
          <w:szCs w:val="20"/>
          <w:lang w:val="lt-LT"/>
        </w:rPr>
        <w:lastRenderedPageBreak/>
        <w:t>Mes siūlome:</w:t>
      </w:r>
      <w:r w:rsidRPr="00FF1C0A">
        <w:rPr>
          <w:rFonts w:ascii="Arial" w:hAnsi="Arial" w:cs="Arial"/>
          <w:sz w:val="20"/>
          <w:szCs w:val="20"/>
          <w:lang w:val="lt-LT"/>
        </w:rPr>
        <w:t xml:space="preserve"> </w:t>
      </w:r>
    </w:p>
    <w:p w14:paraId="41FD048D" w14:textId="77777777" w:rsidR="00D5224C" w:rsidRPr="0089051C" w:rsidRDefault="00D5224C" w:rsidP="00D5224C">
      <w:pPr>
        <w:contextualSpacing/>
        <w:jc w:val="right"/>
        <w:rPr>
          <w:rFonts w:ascii="Arial" w:hAnsi="Arial" w:cs="Arial"/>
          <w:i/>
          <w:iCs/>
          <w:sz w:val="18"/>
          <w:szCs w:val="18"/>
          <w:lang w:val="lt-LT"/>
        </w:rPr>
      </w:pPr>
      <w:r w:rsidRPr="0089051C">
        <w:rPr>
          <w:rFonts w:ascii="Arial" w:hAnsi="Arial" w:cs="Arial"/>
          <w:i/>
          <w:iCs/>
          <w:sz w:val="18"/>
          <w:szCs w:val="18"/>
          <w:lang w:val="lt-LT"/>
        </w:rPr>
        <w:t>2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1559"/>
        <w:gridCol w:w="1542"/>
        <w:gridCol w:w="1293"/>
      </w:tblGrid>
      <w:tr w:rsidR="00D5224C" w:rsidRPr="00B273E1" w14:paraId="0FD414B1" w14:textId="77777777" w:rsidTr="0059703B">
        <w:trPr>
          <w:trHeight w:val="355"/>
        </w:trPr>
        <w:tc>
          <w:tcPr>
            <w:tcW w:w="5245" w:type="dxa"/>
            <w:tcBorders>
              <w:top w:val="single" w:sz="4" w:space="0" w:color="auto"/>
              <w:left w:val="single" w:sz="4" w:space="0" w:color="auto"/>
              <w:bottom w:val="single" w:sz="4" w:space="0" w:color="auto"/>
              <w:right w:val="single" w:sz="4" w:space="0" w:color="auto"/>
            </w:tcBorders>
            <w:vAlign w:val="center"/>
            <w:hideMark/>
          </w:tcPr>
          <w:p w14:paraId="78058BB6" w14:textId="77777777" w:rsidR="00D5224C" w:rsidRPr="00B273E1" w:rsidRDefault="00D5224C" w:rsidP="000A699B">
            <w:pPr>
              <w:tabs>
                <w:tab w:val="left" w:pos="-142"/>
              </w:tabs>
              <w:jc w:val="center"/>
              <w:rPr>
                <w:rFonts w:ascii="Arial" w:hAnsi="Arial" w:cs="Arial"/>
                <w:sz w:val="20"/>
                <w:szCs w:val="20"/>
                <w:lang w:val="lt-LT"/>
              </w:rPr>
            </w:pPr>
            <w:r w:rsidRPr="00B273E1">
              <w:rPr>
                <w:rFonts w:ascii="Arial" w:hAnsi="Arial" w:cs="Arial"/>
                <w:sz w:val="20"/>
                <w:szCs w:val="20"/>
                <w:lang w:val="lt-LT"/>
              </w:rPr>
              <w:t>Paslaugos pavadinimas</w:t>
            </w:r>
          </w:p>
        </w:tc>
        <w:tc>
          <w:tcPr>
            <w:tcW w:w="1559" w:type="dxa"/>
            <w:tcBorders>
              <w:top w:val="single" w:sz="4" w:space="0" w:color="auto"/>
              <w:left w:val="single" w:sz="4" w:space="0" w:color="auto"/>
              <w:bottom w:val="single" w:sz="4" w:space="0" w:color="auto"/>
              <w:right w:val="single" w:sz="4" w:space="0" w:color="auto"/>
            </w:tcBorders>
            <w:vAlign w:val="center"/>
          </w:tcPr>
          <w:p w14:paraId="1419F478" w14:textId="70DFEA01" w:rsidR="0059703B" w:rsidRPr="00B273E1" w:rsidRDefault="00D5224C" w:rsidP="0059703B">
            <w:pPr>
              <w:tabs>
                <w:tab w:val="left" w:pos="-142"/>
              </w:tabs>
              <w:jc w:val="center"/>
              <w:rPr>
                <w:rFonts w:ascii="Arial" w:hAnsi="Arial" w:cs="Arial"/>
                <w:sz w:val="20"/>
                <w:szCs w:val="20"/>
                <w:lang w:val="lt-LT"/>
              </w:rPr>
            </w:pPr>
            <w:r w:rsidRPr="00B273E1">
              <w:rPr>
                <w:rFonts w:ascii="Arial" w:hAnsi="Arial" w:cs="Arial"/>
                <w:sz w:val="20"/>
                <w:szCs w:val="20"/>
                <w:lang w:val="lt-LT"/>
              </w:rPr>
              <w:t xml:space="preserve">Preliminarus </w:t>
            </w:r>
            <w:r w:rsidR="006B0B14">
              <w:rPr>
                <w:rFonts w:ascii="Arial" w:hAnsi="Arial" w:cs="Arial"/>
                <w:sz w:val="20"/>
                <w:szCs w:val="20"/>
                <w:lang w:val="lt-LT"/>
              </w:rPr>
              <w:t>P</w:t>
            </w:r>
            <w:r w:rsidRPr="00B273E1">
              <w:rPr>
                <w:rFonts w:ascii="Arial" w:hAnsi="Arial" w:cs="Arial"/>
                <w:sz w:val="20"/>
                <w:szCs w:val="20"/>
                <w:lang w:val="lt-LT"/>
              </w:rPr>
              <w:t>aslaugų kiekis, vnt.</w:t>
            </w:r>
          </w:p>
        </w:tc>
        <w:tc>
          <w:tcPr>
            <w:tcW w:w="1542" w:type="dxa"/>
            <w:tcBorders>
              <w:top w:val="single" w:sz="4" w:space="0" w:color="auto"/>
              <w:left w:val="single" w:sz="4" w:space="0" w:color="auto"/>
              <w:bottom w:val="single" w:sz="4" w:space="0" w:color="auto"/>
              <w:right w:val="single" w:sz="4" w:space="0" w:color="auto"/>
            </w:tcBorders>
            <w:vAlign w:val="center"/>
            <w:hideMark/>
          </w:tcPr>
          <w:p w14:paraId="42C44A61" w14:textId="68E74B5E" w:rsidR="00D5224C" w:rsidRPr="00B273E1" w:rsidRDefault="00D5224C" w:rsidP="000A699B">
            <w:pPr>
              <w:tabs>
                <w:tab w:val="left" w:pos="-142"/>
              </w:tabs>
              <w:jc w:val="center"/>
              <w:rPr>
                <w:rFonts w:ascii="Arial" w:hAnsi="Arial" w:cs="Arial"/>
                <w:sz w:val="20"/>
                <w:szCs w:val="20"/>
                <w:lang w:val="lt-LT"/>
              </w:rPr>
            </w:pPr>
            <w:r w:rsidRPr="00B273E1">
              <w:rPr>
                <w:rFonts w:ascii="Arial" w:hAnsi="Arial" w:cs="Arial"/>
                <w:sz w:val="20"/>
                <w:szCs w:val="20"/>
                <w:lang w:val="lt-LT"/>
              </w:rPr>
              <w:t xml:space="preserve">1 </w:t>
            </w:r>
            <w:r w:rsidR="009A335A">
              <w:rPr>
                <w:rFonts w:ascii="Arial" w:hAnsi="Arial" w:cs="Arial"/>
                <w:sz w:val="20"/>
                <w:szCs w:val="20"/>
                <w:lang w:val="lt-LT"/>
              </w:rPr>
              <w:t xml:space="preserve">(vienos) </w:t>
            </w:r>
            <w:r w:rsidR="006B0B14">
              <w:rPr>
                <w:rFonts w:ascii="Arial" w:hAnsi="Arial" w:cs="Arial"/>
                <w:sz w:val="20"/>
                <w:szCs w:val="20"/>
                <w:lang w:val="lt-LT"/>
              </w:rPr>
              <w:t>P</w:t>
            </w:r>
            <w:r w:rsidRPr="00B273E1">
              <w:rPr>
                <w:rFonts w:ascii="Arial" w:hAnsi="Arial" w:cs="Arial"/>
                <w:sz w:val="20"/>
                <w:szCs w:val="20"/>
                <w:lang w:val="lt-LT"/>
              </w:rPr>
              <w:t xml:space="preserve">aslaugos vnt. </w:t>
            </w:r>
            <w:r w:rsidR="009A335A">
              <w:rPr>
                <w:rFonts w:ascii="Arial" w:hAnsi="Arial" w:cs="Arial"/>
                <w:sz w:val="20"/>
                <w:szCs w:val="20"/>
                <w:lang w:val="lt-LT"/>
              </w:rPr>
              <w:t>įkainis</w:t>
            </w:r>
            <w:r w:rsidRPr="00B273E1">
              <w:rPr>
                <w:rFonts w:ascii="Arial" w:hAnsi="Arial" w:cs="Arial"/>
                <w:sz w:val="20"/>
                <w:szCs w:val="20"/>
                <w:lang w:val="lt-LT"/>
              </w:rPr>
              <w:t>, Eur be PVM</w:t>
            </w:r>
          </w:p>
        </w:tc>
        <w:tc>
          <w:tcPr>
            <w:tcW w:w="1293" w:type="dxa"/>
            <w:tcBorders>
              <w:top w:val="single" w:sz="4" w:space="0" w:color="auto"/>
              <w:left w:val="single" w:sz="4" w:space="0" w:color="auto"/>
              <w:bottom w:val="single" w:sz="4" w:space="0" w:color="auto"/>
              <w:right w:val="single" w:sz="4" w:space="0" w:color="auto"/>
            </w:tcBorders>
            <w:vAlign w:val="center"/>
            <w:hideMark/>
          </w:tcPr>
          <w:p w14:paraId="528B07B8" w14:textId="0C4347F1" w:rsidR="00D5224C" w:rsidRDefault="00D5224C" w:rsidP="000A699B">
            <w:pPr>
              <w:tabs>
                <w:tab w:val="left" w:pos="-142"/>
              </w:tabs>
              <w:jc w:val="center"/>
              <w:rPr>
                <w:rFonts w:ascii="Arial" w:hAnsi="Arial" w:cs="Arial"/>
                <w:sz w:val="20"/>
                <w:szCs w:val="20"/>
                <w:lang w:val="lt-LT"/>
              </w:rPr>
            </w:pPr>
            <w:r w:rsidRPr="00B273E1">
              <w:rPr>
                <w:rFonts w:ascii="Arial" w:hAnsi="Arial" w:cs="Arial"/>
                <w:sz w:val="20"/>
                <w:szCs w:val="20"/>
                <w:lang w:val="lt-LT"/>
              </w:rPr>
              <w:t xml:space="preserve">Bendra </w:t>
            </w:r>
            <w:r w:rsidR="006B0B14">
              <w:rPr>
                <w:rFonts w:ascii="Arial" w:hAnsi="Arial" w:cs="Arial"/>
                <w:sz w:val="20"/>
                <w:szCs w:val="20"/>
                <w:lang w:val="lt-LT"/>
              </w:rPr>
              <w:t xml:space="preserve">pasiūlymo </w:t>
            </w:r>
            <w:r w:rsidRPr="00B273E1">
              <w:rPr>
                <w:rFonts w:ascii="Arial" w:hAnsi="Arial" w:cs="Arial"/>
                <w:sz w:val="20"/>
                <w:szCs w:val="20"/>
                <w:lang w:val="lt-LT"/>
              </w:rPr>
              <w:t>kaina, Eur be PVM</w:t>
            </w:r>
          </w:p>
          <w:p w14:paraId="7F663A36" w14:textId="6931977B" w:rsidR="009A335A" w:rsidRPr="005354B6" w:rsidRDefault="00B215C5" w:rsidP="000A699B">
            <w:pPr>
              <w:tabs>
                <w:tab w:val="left" w:pos="-142"/>
              </w:tabs>
              <w:jc w:val="center"/>
              <w:rPr>
                <w:rFonts w:ascii="Arial" w:hAnsi="Arial" w:cs="Arial"/>
                <w:sz w:val="20"/>
                <w:szCs w:val="20"/>
              </w:rPr>
            </w:pPr>
            <w:r>
              <w:rPr>
                <w:rFonts w:ascii="Arial" w:hAnsi="Arial" w:cs="Arial"/>
                <w:sz w:val="20"/>
                <w:szCs w:val="20"/>
                <w:lang w:val="lt-LT"/>
              </w:rPr>
              <w:t>(2x3</w:t>
            </w:r>
            <w:r>
              <w:rPr>
                <w:rFonts w:ascii="Arial" w:hAnsi="Arial" w:cs="Arial"/>
                <w:sz w:val="20"/>
                <w:szCs w:val="20"/>
              </w:rPr>
              <w:t>=4)</w:t>
            </w:r>
          </w:p>
        </w:tc>
      </w:tr>
      <w:tr w:rsidR="009A335A" w:rsidRPr="00B273E1" w14:paraId="0DF7B605" w14:textId="77777777" w:rsidTr="0059703B">
        <w:trPr>
          <w:trHeight w:val="355"/>
        </w:trPr>
        <w:tc>
          <w:tcPr>
            <w:tcW w:w="5245" w:type="dxa"/>
            <w:tcBorders>
              <w:top w:val="single" w:sz="4" w:space="0" w:color="auto"/>
              <w:left w:val="single" w:sz="4" w:space="0" w:color="auto"/>
              <w:bottom w:val="single" w:sz="4" w:space="0" w:color="auto"/>
              <w:right w:val="single" w:sz="4" w:space="0" w:color="auto"/>
            </w:tcBorders>
            <w:vAlign w:val="center"/>
          </w:tcPr>
          <w:p w14:paraId="51969B6B" w14:textId="6D1D48E8" w:rsidR="009A335A" w:rsidRPr="00106E15" w:rsidRDefault="009A335A" w:rsidP="000A699B">
            <w:pPr>
              <w:tabs>
                <w:tab w:val="left" w:pos="-142"/>
              </w:tabs>
              <w:jc w:val="center"/>
              <w:rPr>
                <w:rFonts w:ascii="Arial" w:hAnsi="Arial" w:cs="Arial"/>
                <w:i/>
                <w:iCs/>
                <w:sz w:val="18"/>
                <w:szCs w:val="18"/>
                <w:lang w:val="lt-LT"/>
              </w:rPr>
            </w:pPr>
            <w:r w:rsidRPr="00106E15">
              <w:rPr>
                <w:rFonts w:ascii="Arial" w:hAnsi="Arial" w:cs="Arial"/>
                <w:i/>
                <w:iCs/>
                <w:sz w:val="18"/>
                <w:szCs w:val="18"/>
                <w:lang w:val="lt-LT"/>
              </w:rPr>
              <w:t>1</w:t>
            </w:r>
          </w:p>
        </w:tc>
        <w:tc>
          <w:tcPr>
            <w:tcW w:w="1559" w:type="dxa"/>
            <w:tcBorders>
              <w:top w:val="single" w:sz="4" w:space="0" w:color="auto"/>
              <w:left w:val="single" w:sz="4" w:space="0" w:color="auto"/>
              <w:bottom w:val="single" w:sz="4" w:space="0" w:color="auto"/>
              <w:right w:val="single" w:sz="4" w:space="0" w:color="auto"/>
            </w:tcBorders>
            <w:vAlign w:val="center"/>
          </w:tcPr>
          <w:p w14:paraId="19D53E3A" w14:textId="54B6FAFD" w:rsidR="009A335A" w:rsidRPr="00106E15" w:rsidRDefault="009A335A" w:rsidP="0059703B">
            <w:pPr>
              <w:tabs>
                <w:tab w:val="left" w:pos="-142"/>
              </w:tabs>
              <w:jc w:val="center"/>
              <w:rPr>
                <w:rFonts w:ascii="Arial" w:hAnsi="Arial" w:cs="Arial"/>
                <w:i/>
                <w:iCs/>
                <w:sz w:val="18"/>
                <w:szCs w:val="18"/>
                <w:lang w:val="lt-LT"/>
              </w:rPr>
            </w:pPr>
            <w:r w:rsidRPr="00106E15">
              <w:rPr>
                <w:rFonts w:ascii="Arial" w:hAnsi="Arial" w:cs="Arial"/>
                <w:i/>
                <w:iCs/>
                <w:sz w:val="18"/>
                <w:szCs w:val="18"/>
                <w:lang w:val="lt-LT"/>
              </w:rPr>
              <w:t>2</w:t>
            </w:r>
          </w:p>
        </w:tc>
        <w:tc>
          <w:tcPr>
            <w:tcW w:w="1542" w:type="dxa"/>
            <w:tcBorders>
              <w:top w:val="single" w:sz="4" w:space="0" w:color="auto"/>
              <w:left w:val="single" w:sz="4" w:space="0" w:color="auto"/>
              <w:bottom w:val="single" w:sz="4" w:space="0" w:color="auto"/>
              <w:right w:val="single" w:sz="4" w:space="0" w:color="auto"/>
            </w:tcBorders>
            <w:vAlign w:val="center"/>
          </w:tcPr>
          <w:p w14:paraId="24C0EF32" w14:textId="44BCFA88" w:rsidR="009A335A" w:rsidRPr="00106E15" w:rsidRDefault="009A335A" w:rsidP="000A699B">
            <w:pPr>
              <w:tabs>
                <w:tab w:val="left" w:pos="-142"/>
              </w:tabs>
              <w:jc w:val="center"/>
              <w:rPr>
                <w:rFonts w:ascii="Arial" w:hAnsi="Arial" w:cs="Arial"/>
                <w:i/>
                <w:iCs/>
                <w:sz w:val="18"/>
                <w:szCs w:val="18"/>
                <w:lang w:val="lt-LT"/>
              </w:rPr>
            </w:pPr>
            <w:r w:rsidRPr="00106E15">
              <w:rPr>
                <w:rFonts w:ascii="Arial" w:hAnsi="Arial" w:cs="Arial"/>
                <w:i/>
                <w:iCs/>
                <w:sz w:val="18"/>
                <w:szCs w:val="18"/>
                <w:lang w:val="lt-LT"/>
              </w:rPr>
              <w:t>3</w:t>
            </w:r>
          </w:p>
        </w:tc>
        <w:tc>
          <w:tcPr>
            <w:tcW w:w="1293" w:type="dxa"/>
            <w:tcBorders>
              <w:top w:val="single" w:sz="4" w:space="0" w:color="auto"/>
              <w:left w:val="single" w:sz="4" w:space="0" w:color="auto"/>
              <w:bottom w:val="single" w:sz="4" w:space="0" w:color="auto"/>
              <w:right w:val="single" w:sz="4" w:space="0" w:color="auto"/>
            </w:tcBorders>
            <w:vAlign w:val="center"/>
          </w:tcPr>
          <w:p w14:paraId="18A50684" w14:textId="6164E485" w:rsidR="009A335A" w:rsidRPr="00106E15" w:rsidRDefault="009A335A" w:rsidP="000A699B">
            <w:pPr>
              <w:tabs>
                <w:tab w:val="left" w:pos="-142"/>
              </w:tabs>
              <w:jc w:val="center"/>
              <w:rPr>
                <w:rFonts w:ascii="Arial" w:hAnsi="Arial" w:cs="Arial"/>
                <w:i/>
                <w:iCs/>
                <w:sz w:val="18"/>
                <w:szCs w:val="18"/>
                <w:lang w:val="lt-LT"/>
              </w:rPr>
            </w:pPr>
            <w:r w:rsidRPr="00106E15">
              <w:rPr>
                <w:rFonts w:ascii="Arial" w:hAnsi="Arial" w:cs="Arial"/>
                <w:i/>
                <w:iCs/>
                <w:sz w:val="18"/>
                <w:szCs w:val="18"/>
                <w:lang w:val="lt-LT"/>
              </w:rPr>
              <w:t>4</w:t>
            </w:r>
          </w:p>
        </w:tc>
      </w:tr>
      <w:tr w:rsidR="00D5224C" w:rsidRPr="00B273E1" w14:paraId="5834082C" w14:textId="77777777" w:rsidTr="00D5224C">
        <w:trPr>
          <w:trHeight w:hRule="exact" w:val="513"/>
        </w:trPr>
        <w:tc>
          <w:tcPr>
            <w:tcW w:w="5245" w:type="dxa"/>
            <w:tcBorders>
              <w:top w:val="single" w:sz="4" w:space="0" w:color="auto"/>
              <w:left w:val="single" w:sz="4" w:space="0" w:color="auto"/>
              <w:bottom w:val="single" w:sz="4" w:space="0" w:color="auto"/>
              <w:right w:val="single" w:sz="4" w:space="0" w:color="auto"/>
            </w:tcBorders>
            <w:vAlign w:val="center"/>
          </w:tcPr>
          <w:p w14:paraId="562A9381" w14:textId="77777777" w:rsidR="00D5224C" w:rsidRPr="00B273E1" w:rsidRDefault="00D5224C" w:rsidP="000A699B">
            <w:pPr>
              <w:tabs>
                <w:tab w:val="left" w:pos="-142"/>
              </w:tabs>
              <w:rPr>
                <w:rFonts w:ascii="Arial" w:hAnsi="Arial" w:cs="Arial"/>
                <w:sz w:val="20"/>
                <w:szCs w:val="20"/>
                <w:lang w:val="lt-LT"/>
              </w:rPr>
            </w:pPr>
            <w:r w:rsidRPr="00B273E1">
              <w:rPr>
                <w:rFonts w:ascii="Arial" w:hAnsi="Arial" w:cs="Arial"/>
                <w:sz w:val="20"/>
                <w:szCs w:val="20"/>
                <w:lang w:val="lt-LT"/>
              </w:rPr>
              <w:t xml:space="preserve">Karšto vandens skaitiklių </w:t>
            </w:r>
            <w:r>
              <w:rPr>
                <w:rFonts w:ascii="Arial" w:hAnsi="Arial" w:cs="Arial"/>
                <w:sz w:val="20"/>
                <w:szCs w:val="20"/>
                <w:lang w:val="lt-LT"/>
              </w:rPr>
              <w:t>pakeitimo</w:t>
            </w:r>
            <w:r w:rsidRPr="00B273E1">
              <w:rPr>
                <w:rFonts w:ascii="Arial" w:hAnsi="Arial" w:cs="Arial"/>
                <w:sz w:val="20"/>
                <w:szCs w:val="20"/>
                <w:lang w:val="lt-LT"/>
              </w:rPr>
              <w:t xml:space="preserve"> paslaugos</w:t>
            </w:r>
          </w:p>
        </w:tc>
        <w:tc>
          <w:tcPr>
            <w:tcW w:w="1559" w:type="dxa"/>
            <w:tcBorders>
              <w:top w:val="single" w:sz="4" w:space="0" w:color="auto"/>
              <w:left w:val="single" w:sz="4" w:space="0" w:color="auto"/>
              <w:bottom w:val="single" w:sz="4" w:space="0" w:color="auto"/>
              <w:right w:val="single" w:sz="4" w:space="0" w:color="auto"/>
            </w:tcBorders>
            <w:vAlign w:val="center"/>
          </w:tcPr>
          <w:p w14:paraId="3A69A776" w14:textId="6EC4A972" w:rsidR="00D5224C" w:rsidRPr="00B273E1" w:rsidRDefault="00D5224C" w:rsidP="000A699B">
            <w:pPr>
              <w:tabs>
                <w:tab w:val="left" w:pos="-142"/>
              </w:tabs>
              <w:jc w:val="center"/>
              <w:rPr>
                <w:rFonts w:ascii="Arial" w:hAnsi="Arial" w:cs="Arial"/>
                <w:sz w:val="20"/>
                <w:szCs w:val="20"/>
                <w:lang w:val="lt-LT"/>
              </w:rPr>
            </w:pPr>
            <w:r w:rsidRPr="004A5C88">
              <w:rPr>
                <w:rFonts w:ascii="Arial" w:hAnsi="Arial" w:cs="Arial"/>
                <w:sz w:val="20"/>
                <w:szCs w:val="20"/>
                <w:lang w:val="lt-LT"/>
              </w:rPr>
              <w:t>2</w:t>
            </w:r>
            <w:r w:rsidR="00AB61C2">
              <w:rPr>
                <w:rFonts w:ascii="Arial" w:hAnsi="Arial" w:cs="Arial"/>
                <w:sz w:val="20"/>
                <w:szCs w:val="20"/>
                <w:lang w:val="lt-LT"/>
              </w:rPr>
              <w:t>5</w:t>
            </w:r>
            <w:r w:rsidRPr="004A5C88">
              <w:rPr>
                <w:rFonts w:ascii="Arial" w:hAnsi="Arial" w:cs="Arial"/>
                <w:sz w:val="20"/>
                <w:szCs w:val="20"/>
                <w:lang w:val="lt-LT"/>
              </w:rPr>
              <w:t xml:space="preserve"> 000</w:t>
            </w:r>
          </w:p>
        </w:tc>
        <w:tc>
          <w:tcPr>
            <w:tcW w:w="1542" w:type="dxa"/>
            <w:tcBorders>
              <w:top w:val="single" w:sz="4" w:space="0" w:color="auto"/>
              <w:left w:val="single" w:sz="4" w:space="0" w:color="auto"/>
              <w:bottom w:val="single" w:sz="4" w:space="0" w:color="auto"/>
              <w:right w:val="single" w:sz="4" w:space="0" w:color="auto"/>
            </w:tcBorders>
            <w:vAlign w:val="center"/>
            <w:hideMark/>
          </w:tcPr>
          <w:p w14:paraId="024A2D6B" w14:textId="77777777" w:rsidR="00D5224C" w:rsidRPr="00B273E1" w:rsidRDefault="00D5224C" w:rsidP="000A699B">
            <w:pPr>
              <w:tabs>
                <w:tab w:val="left" w:pos="-142"/>
              </w:tabs>
              <w:jc w:val="both"/>
              <w:rPr>
                <w:rFonts w:ascii="Arial" w:hAnsi="Arial" w:cs="Arial"/>
                <w:sz w:val="20"/>
                <w:szCs w:val="20"/>
                <w:lang w:val="lt-LT"/>
              </w:rPr>
            </w:pPr>
            <w:r w:rsidRPr="00B273E1">
              <w:rPr>
                <w:rFonts w:ascii="Arial" w:hAnsi="Arial" w:cs="Arial"/>
                <w:sz w:val="20"/>
                <w:szCs w:val="20"/>
                <w:lang w:val="lt-LT"/>
              </w:rPr>
              <w:t xml:space="preserve"> </w:t>
            </w:r>
          </w:p>
        </w:tc>
        <w:tc>
          <w:tcPr>
            <w:tcW w:w="1293" w:type="dxa"/>
            <w:tcBorders>
              <w:top w:val="single" w:sz="4" w:space="0" w:color="auto"/>
              <w:left w:val="single" w:sz="4" w:space="0" w:color="auto"/>
              <w:bottom w:val="single" w:sz="4" w:space="0" w:color="auto"/>
              <w:right w:val="single" w:sz="4" w:space="0" w:color="auto"/>
            </w:tcBorders>
            <w:vAlign w:val="center"/>
          </w:tcPr>
          <w:p w14:paraId="72BD0349" w14:textId="77777777" w:rsidR="00D5224C" w:rsidRPr="00B273E1" w:rsidRDefault="00D5224C" w:rsidP="000A699B">
            <w:pPr>
              <w:tabs>
                <w:tab w:val="left" w:pos="-142"/>
              </w:tabs>
              <w:jc w:val="both"/>
              <w:rPr>
                <w:rFonts w:ascii="Arial" w:hAnsi="Arial" w:cs="Arial"/>
                <w:sz w:val="20"/>
                <w:szCs w:val="20"/>
                <w:lang w:val="lt-LT"/>
              </w:rPr>
            </w:pPr>
          </w:p>
        </w:tc>
      </w:tr>
      <w:tr w:rsidR="00D5224C" w:rsidRPr="00B273E1" w14:paraId="1BF67544" w14:textId="77777777" w:rsidTr="00D5224C">
        <w:trPr>
          <w:trHeight w:hRule="exact" w:val="279"/>
        </w:trPr>
        <w:tc>
          <w:tcPr>
            <w:tcW w:w="8346" w:type="dxa"/>
            <w:gridSpan w:val="3"/>
            <w:tcBorders>
              <w:top w:val="single" w:sz="4" w:space="0" w:color="auto"/>
              <w:left w:val="single" w:sz="4" w:space="0" w:color="auto"/>
              <w:bottom w:val="single" w:sz="4" w:space="0" w:color="auto"/>
              <w:right w:val="single" w:sz="4" w:space="0" w:color="auto"/>
            </w:tcBorders>
            <w:vAlign w:val="center"/>
          </w:tcPr>
          <w:p w14:paraId="1716BA8A" w14:textId="5DC4BCD8" w:rsidR="00D5224C" w:rsidRPr="00B273E1" w:rsidRDefault="00D5224C" w:rsidP="00D5224C">
            <w:pPr>
              <w:tabs>
                <w:tab w:val="left" w:pos="-142"/>
              </w:tabs>
              <w:jc w:val="right"/>
              <w:rPr>
                <w:rFonts w:ascii="Arial" w:hAnsi="Arial" w:cs="Arial"/>
                <w:sz w:val="20"/>
                <w:szCs w:val="20"/>
                <w:lang w:val="lt-LT"/>
              </w:rPr>
            </w:pPr>
            <w:r w:rsidRPr="00FA3E41">
              <w:rPr>
                <w:rFonts w:ascii="Arial" w:hAnsi="Arial" w:cs="Arial"/>
                <w:sz w:val="20"/>
                <w:szCs w:val="20"/>
                <w:lang w:val="lt-LT"/>
              </w:rPr>
              <w:t xml:space="preserve">PVM, </w:t>
            </w:r>
            <w:r w:rsidRPr="00D5224C">
              <w:rPr>
                <w:rFonts w:ascii="Arial" w:hAnsi="Arial" w:cs="Arial"/>
                <w:sz w:val="20"/>
                <w:szCs w:val="20"/>
                <w:lang w:val="lt-LT"/>
              </w:rPr>
              <w:t>Eur:</w:t>
            </w:r>
          </w:p>
        </w:tc>
        <w:tc>
          <w:tcPr>
            <w:tcW w:w="1293" w:type="dxa"/>
            <w:tcBorders>
              <w:top w:val="single" w:sz="4" w:space="0" w:color="auto"/>
              <w:left w:val="single" w:sz="4" w:space="0" w:color="auto"/>
              <w:bottom w:val="single" w:sz="4" w:space="0" w:color="auto"/>
              <w:right w:val="single" w:sz="4" w:space="0" w:color="auto"/>
            </w:tcBorders>
            <w:vAlign w:val="center"/>
          </w:tcPr>
          <w:p w14:paraId="5DFF0883" w14:textId="77777777" w:rsidR="00D5224C" w:rsidRPr="00B273E1" w:rsidRDefault="00D5224C" w:rsidP="000A699B">
            <w:pPr>
              <w:tabs>
                <w:tab w:val="left" w:pos="-142"/>
              </w:tabs>
              <w:jc w:val="both"/>
              <w:rPr>
                <w:rFonts w:ascii="Arial" w:hAnsi="Arial" w:cs="Arial"/>
                <w:sz w:val="20"/>
                <w:szCs w:val="20"/>
                <w:lang w:val="lt-LT"/>
              </w:rPr>
            </w:pPr>
          </w:p>
        </w:tc>
      </w:tr>
      <w:tr w:rsidR="00D5224C" w:rsidRPr="00B273E1" w14:paraId="507AC2D5" w14:textId="77777777" w:rsidTr="00D5224C">
        <w:trPr>
          <w:trHeight w:hRule="exact" w:val="298"/>
        </w:trPr>
        <w:tc>
          <w:tcPr>
            <w:tcW w:w="8346" w:type="dxa"/>
            <w:gridSpan w:val="3"/>
            <w:tcBorders>
              <w:top w:val="single" w:sz="4" w:space="0" w:color="auto"/>
              <w:left w:val="single" w:sz="4" w:space="0" w:color="auto"/>
              <w:bottom w:val="single" w:sz="4" w:space="0" w:color="auto"/>
              <w:right w:val="single" w:sz="4" w:space="0" w:color="auto"/>
            </w:tcBorders>
            <w:vAlign w:val="center"/>
          </w:tcPr>
          <w:p w14:paraId="4B680B21" w14:textId="0F90491F" w:rsidR="00D5224C" w:rsidRPr="00B273E1" w:rsidRDefault="00D5224C" w:rsidP="00D5224C">
            <w:pPr>
              <w:tabs>
                <w:tab w:val="left" w:pos="-142"/>
              </w:tabs>
              <w:jc w:val="right"/>
              <w:rPr>
                <w:rFonts w:ascii="Arial" w:hAnsi="Arial" w:cs="Arial"/>
                <w:sz w:val="20"/>
                <w:szCs w:val="20"/>
                <w:lang w:val="lt-LT"/>
              </w:rPr>
            </w:pPr>
            <w:r w:rsidRPr="00FA3E41">
              <w:rPr>
                <w:rFonts w:ascii="Arial" w:hAnsi="Arial" w:cs="Arial"/>
                <w:sz w:val="20"/>
                <w:szCs w:val="20"/>
                <w:lang w:val="lt-LT"/>
              </w:rPr>
              <w:t>Bendra pasiūlymo kaina Eur, su PVM</w:t>
            </w:r>
            <w:r w:rsidRPr="00D5224C">
              <w:rPr>
                <w:rFonts w:ascii="Arial" w:hAnsi="Arial" w:cs="Arial"/>
                <w:sz w:val="20"/>
                <w:szCs w:val="20"/>
                <w:lang w:val="lt-LT"/>
              </w:rPr>
              <w:t>:</w:t>
            </w:r>
          </w:p>
        </w:tc>
        <w:tc>
          <w:tcPr>
            <w:tcW w:w="1293" w:type="dxa"/>
            <w:tcBorders>
              <w:top w:val="single" w:sz="4" w:space="0" w:color="auto"/>
              <w:left w:val="single" w:sz="4" w:space="0" w:color="auto"/>
              <w:bottom w:val="single" w:sz="4" w:space="0" w:color="auto"/>
              <w:right w:val="single" w:sz="4" w:space="0" w:color="auto"/>
            </w:tcBorders>
            <w:vAlign w:val="center"/>
          </w:tcPr>
          <w:p w14:paraId="717FD77D" w14:textId="77777777" w:rsidR="00D5224C" w:rsidRPr="00B273E1" w:rsidRDefault="00D5224C" w:rsidP="000A699B">
            <w:pPr>
              <w:tabs>
                <w:tab w:val="left" w:pos="-142"/>
              </w:tabs>
              <w:jc w:val="both"/>
              <w:rPr>
                <w:rFonts w:ascii="Arial" w:hAnsi="Arial" w:cs="Arial"/>
                <w:sz w:val="20"/>
                <w:szCs w:val="20"/>
                <w:lang w:val="lt-LT"/>
              </w:rPr>
            </w:pPr>
          </w:p>
        </w:tc>
      </w:tr>
    </w:tbl>
    <w:p w14:paraId="7C13AD6A" w14:textId="5B9EE4D4" w:rsidR="00397131" w:rsidRPr="00C935E1" w:rsidRDefault="008A4DE6" w:rsidP="00D03363">
      <w:pPr>
        <w:jc w:val="both"/>
        <w:rPr>
          <w:rFonts w:ascii="Arial" w:hAnsi="Arial" w:cs="Arial"/>
          <w:sz w:val="20"/>
          <w:szCs w:val="20"/>
          <w:u w:val="single"/>
          <w:lang w:val="it-IT"/>
        </w:rPr>
      </w:pPr>
      <w:r w:rsidRPr="00C935E1">
        <w:rPr>
          <w:rFonts w:ascii="Arial" w:hAnsi="Arial" w:cs="Arial"/>
          <w:sz w:val="20"/>
          <w:szCs w:val="20"/>
          <w:u w:val="single"/>
          <w:lang w:val="lt-LT"/>
        </w:rPr>
        <w:t>Pastabos:</w:t>
      </w:r>
      <w:r w:rsidR="00FD312A" w:rsidRPr="00C935E1">
        <w:rPr>
          <w:rFonts w:ascii="Arial" w:hAnsi="Arial" w:cs="Arial"/>
          <w:sz w:val="20"/>
          <w:szCs w:val="20"/>
          <w:u w:val="single"/>
          <w:lang w:val="it-IT"/>
        </w:rPr>
        <w:t xml:space="preserve"> </w:t>
      </w:r>
    </w:p>
    <w:p w14:paraId="6E66CB93" w14:textId="25073D2C" w:rsidR="000F50A5" w:rsidRPr="00FF1C0A" w:rsidRDefault="008A4DE6" w:rsidP="00D03363">
      <w:pPr>
        <w:contextualSpacing/>
        <w:jc w:val="both"/>
        <w:rPr>
          <w:rFonts w:ascii="Arial" w:hAnsi="Arial" w:cs="Arial"/>
          <w:i/>
          <w:iCs/>
          <w:sz w:val="20"/>
          <w:szCs w:val="20"/>
          <w:lang w:val="lt-LT"/>
        </w:rPr>
      </w:pPr>
      <w:r>
        <w:rPr>
          <w:rFonts w:ascii="Arial" w:hAnsi="Arial" w:cs="Arial"/>
          <w:i/>
          <w:iCs/>
          <w:sz w:val="20"/>
          <w:szCs w:val="20"/>
          <w:lang w:val="lt-LT"/>
        </w:rPr>
        <w:t>1. T</w:t>
      </w:r>
      <w:r w:rsidR="000F50A5" w:rsidRPr="00FF1C0A">
        <w:rPr>
          <w:rFonts w:ascii="Arial" w:hAnsi="Arial" w:cs="Arial"/>
          <w:i/>
          <w:iCs/>
          <w:sz w:val="20"/>
          <w:szCs w:val="20"/>
          <w:lang w:val="lt-LT"/>
        </w:rPr>
        <w:t>ais atvejais, kai pagal galiojančius teisės aktus tiekėjui/ tiekėjų grupei nereikia mokėti PVM, turi būti nurodytos priežastys, dėl kurių PVM nemokamas: __________________________________.</w:t>
      </w:r>
    </w:p>
    <w:p w14:paraId="1CEA18B6" w14:textId="44D653C2" w:rsidR="003A2ACB" w:rsidRDefault="008A4DE6" w:rsidP="00D03363">
      <w:pPr>
        <w:contextualSpacing/>
        <w:jc w:val="both"/>
        <w:rPr>
          <w:rFonts w:ascii="Arial" w:hAnsi="Arial" w:cs="Arial"/>
          <w:i/>
          <w:iCs/>
          <w:sz w:val="20"/>
          <w:szCs w:val="20"/>
          <w:lang w:val="lt-LT"/>
        </w:rPr>
      </w:pPr>
      <w:r>
        <w:rPr>
          <w:rFonts w:ascii="Arial" w:hAnsi="Arial" w:cs="Arial"/>
          <w:i/>
          <w:iCs/>
          <w:sz w:val="20"/>
          <w:szCs w:val="20"/>
          <w:lang w:val="lt-LT"/>
        </w:rPr>
        <w:t xml:space="preserve">2. </w:t>
      </w:r>
      <w:r w:rsidR="003A2ACB" w:rsidRPr="00FF1C0A">
        <w:rPr>
          <w:rFonts w:ascii="Arial" w:hAnsi="Arial" w:cs="Arial"/>
          <w:i/>
          <w:iCs/>
          <w:sz w:val="20"/>
          <w:szCs w:val="20"/>
          <w:lang w:val="lt-LT"/>
        </w:rPr>
        <w:t>kain</w:t>
      </w:r>
      <w:r w:rsidR="00D43A71" w:rsidRPr="00FF1C0A">
        <w:rPr>
          <w:rFonts w:ascii="Arial" w:hAnsi="Arial" w:cs="Arial"/>
          <w:i/>
          <w:iCs/>
          <w:sz w:val="20"/>
          <w:szCs w:val="20"/>
          <w:lang w:val="lt-LT"/>
        </w:rPr>
        <w:t>os</w:t>
      </w:r>
      <w:r w:rsidR="00220756" w:rsidRPr="00FF1C0A">
        <w:rPr>
          <w:rFonts w:ascii="Arial" w:hAnsi="Arial" w:cs="Arial"/>
          <w:i/>
          <w:iCs/>
          <w:sz w:val="20"/>
          <w:szCs w:val="20"/>
          <w:lang w:val="lt-LT"/>
        </w:rPr>
        <w:t xml:space="preserve"> / įkainia</w:t>
      </w:r>
      <w:r w:rsidR="00352BD3" w:rsidRPr="00FF1C0A">
        <w:rPr>
          <w:rFonts w:ascii="Arial" w:hAnsi="Arial" w:cs="Arial"/>
          <w:i/>
          <w:iCs/>
          <w:sz w:val="20"/>
          <w:szCs w:val="20"/>
          <w:lang w:val="lt-LT"/>
        </w:rPr>
        <w:t>i</w:t>
      </w:r>
      <w:r w:rsidR="003A2ACB" w:rsidRPr="00FF1C0A">
        <w:rPr>
          <w:rFonts w:ascii="Arial" w:hAnsi="Arial" w:cs="Arial"/>
          <w:i/>
          <w:iCs/>
          <w:sz w:val="20"/>
          <w:szCs w:val="20"/>
          <w:lang w:val="lt-LT"/>
        </w:rPr>
        <w:t xml:space="preserve"> pasiūlyme nurodom</w:t>
      </w:r>
      <w:r w:rsidR="00352BD3" w:rsidRPr="00FF1C0A">
        <w:rPr>
          <w:rFonts w:ascii="Arial" w:hAnsi="Arial" w:cs="Arial"/>
          <w:i/>
          <w:iCs/>
          <w:sz w:val="20"/>
          <w:szCs w:val="20"/>
          <w:lang w:val="lt-LT"/>
        </w:rPr>
        <w:t>i</w:t>
      </w:r>
      <w:r w:rsidR="003A2ACB" w:rsidRPr="00FF1C0A">
        <w:rPr>
          <w:rFonts w:ascii="Arial" w:hAnsi="Arial" w:cs="Arial"/>
          <w:i/>
          <w:iCs/>
          <w:sz w:val="20"/>
          <w:szCs w:val="20"/>
          <w:lang w:val="lt-LT"/>
        </w:rPr>
        <w:t xml:space="preserve"> suapvalint</w:t>
      </w:r>
      <w:r w:rsidR="00352BD3" w:rsidRPr="00FF1C0A">
        <w:rPr>
          <w:rFonts w:ascii="Arial" w:hAnsi="Arial" w:cs="Arial"/>
          <w:i/>
          <w:iCs/>
          <w:sz w:val="20"/>
          <w:szCs w:val="20"/>
          <w:lang w:val="lt-LT"/>
        </w:rPr>
        <w:t>i</w:t>
      </w:r>
      <w:r w:rsidR="003A2ACB" w:rsidRPr="00FF1C0A">
        <w:rPr>
          <w:rFonts w:ascii="Arial" w:hAnsi="Arial" w:cs="Arial"/>
          <w:i/>
          <w:iCs/>
          <w:sz w:val="20"/>
          <w:szCs w:val="20"/>
          <w:lang w:val="lt-LT"/>
        </w:rPr>
        <w:t>, paliekant du skaitmenis po kablelio.</w:t>
      </w:r>
    </w:p>
    <w:p w14:paraId="6006FB28" w14:textId="109AF6EB" w:rsidR="000C3CE3" w:rsidRDefault="00DC74F8" w:rsidP="000C6C80">
      <w:pPr>
        <w:contextualSpacing/>
        <w:jc w:val="both"/>
        <w:rPr>
          <w:rFonts w:ascii="Arial" w:hAnsi="Arial" w:cs="Arial"/>
          <w:i/>
          <w:iCs/>
          <w:sz w:val="20"/>
          <w:szCs w:val="20"/>
          <w:lang w:val="lt-LT"/>
        </w:rPr>
      </w:pPr>
      <w:r>
        <w:rPr>
          <w:rFonts w:ascii="Arial" w:hAnsi="Arial" w:cs="Arial"/>
          <w:i/>
          <w:iCs/>
          <w:sz w:val="20"/>
          <w:szCs w:val="20"/>
          <w:lang w:val="lt-LT"/>
        </w:rPr>
        <w:t>3. Bendra pasiūlymo kaina skirta pasiūlym</w:t>
      </w:r>
      <w:r w:rsidR="00D728A3">
        <w:rPr>
          <w:rFonts w:ascii="Arial" w:hAnsi="Arial" w:cs="Arial"/>
          <w:i/>
          <w:iCs/>
          <w:sz w:val="20"/>
          <w:szCs w:val="20"/>
          <w:lang w:val="lt-LT"/>
        </w:rPr>
        <w:t>ų palyginimui</w:t>
      </w:r>
      <w:r w:rsidR="000C6C80">
        <w:rPr>
          <w:rFonts w:ascii="Arial" w:hAnsi="Arial" w:cs="Arial"/>
          <w:i/>
          <w:iCs/>
          <w:sz w:val="20"/>
          <w:szCs w:val="20"/>
          <w:lang w:val="lt-LT"/>
        </w:rPr>
        <w:t>, pasiūlymų eilei sudaryti ir laimėtojui pripažinti</w:t>
      </w:r>
      <w:r w:rsidR="00D728A3">
        <w:rPr>
          <w:rFonts w:ascii="Arial" w:hAnsi="Arial" w:cs="Arial"/>
          <w:i/>
          <w:iCs/>
          <w:sz w:val="20"/>
          <w:szCs w:val="20"/>
          <w:lang w:val="lt-LT"/>
        </w:rPr>
        <w:t>.</w:t>
      </w:r>
    </w:p>
    <w:p w14:paraId="7B7CF20E" w14:textId="3EB4F0FA" w:rsidR="001924BA" w:rsidRPr="00FF1C0A" w:rsidRDefault="001924BA" w:rsidP="000C6C80">
      <w:pPr>
        <w:contextualSpacing/>
        <w:jc w:val="both"/>
        <w:rPr>
          <w:rFonts w:ascii="Arial" w:hAnsi="Arial" w:cs="Arial"/>
          <w:i/>
          <w:iCs/>
          <w:sz w:val="20"/>
          <w:szCs w:val="20"/>
          <w:lang w:val="lt-LT"/>
        </w:rPr>
      </w:pPr>
      <w:r>
        <w:rPr>
          <w:rFonts w:ascii="Arial" w:hAnsi="Arial" w:cs="Arial"/>
          <w:i/>
          <w:iCs/>
          <w:sz w:val="20"/>
          <w:szCs w:val="20"/>
          <w:lang w:val="lt-LT"/>
        </w:rPr>
        <w:t>4. Bendra pasiūlymo kaina be PVM negali viršyti Pirkimui skirtų lėšų (be PVM) nurodytų specialiųjų pirkimo sąlygų 2.3 punkte.</w:t>
      </w:r>
    </w:p>
    <w:p w14:paraId="63B93E66" w14:textId="549BB927" w:rsidR="00623699" w:rsidRPr="00FF1C0A" w:rsidRDefault="00623699" w:rsidP="00D960A1">
      <w:pPr>
        <w:contextualSpacing/>
        <w:jc w:val="right"/>
        <w:rPr>
          <w:rFonts w:ascii="Arial" w:hAnsi="Arial" w:cs="Arial"/>
          <w:sz w:val="20"/>
          <w:szCs w:val="20"/>
          <w:lang w:val="lt-LT"/>
        </w:rPr>
      </w:pPr>
    </w:p>
    <w:p w14:paraId="67BD83F3" w14:textId="76A9D198" w:rsidR="00D960A1" w:rsidRPr="00FF1C0A" w:rsidRDefault="00B80CF1" w:rsidP="00D960A1">
      <w:pPr>
        <w:contextualSpacing/>
        <w:jc w:val="both"/>
        <w:rPr>
          <w:rFonts w:ascii="Arial" w:hAnsi="Arial" w:cs="Arial"/>
          <w:sz w:val="20"/>
          <w:szCs w:val="20"/>
          <w:lang w:val="lt-LT"/>
        </w:rPr>
      </w:pPr>
      <w:r>
        <w:rPr>
          <w:rFonts w:ascii="Arial" w:hAnsi="Arial" w:cs="Arial"/>
          <w:sz w:val="20"/>
          <w:szCs w:val="20"/>
          <w:lang w:val="lt-LT"/>
        </w:rPr>
        <w:t>Bendra p</w:t>
      </w:r>
      <w:r w:rsidR="00D960A1" w:rsidRPr="00FF1C0A">
        <w:rPr>
          <w:rFonts w:ascii="Arial" w:hAnsi="Arial" w:cs="Arial"/>
          <w:sz w:val="20"/>
          <w:szCs w:val="20"/>
          <w:lang w:val="lt-LT"/>
        </w:rPr>
        <w:t>asiūlymo kaina be PVM, Eur – ...............................................(</w:t>
      </w:r>
      <w:r w:rsidR="00D960A1" w:rsidRPr="00FF1C0A">
        <w:rPr>
          <w:rFonts w:ascii="Arial" w:hAnsi="Arial" w:cs="Arial"/>
          <w:i/>
          <w:sz w:val="20"/>
          <w:szCs w:val="20"/>
          <w:lang w:val="lt-LT"/>
        </w:rPr>
        <w:t>kaina žodžiais</w:t>
      </w:r>
      <w:r w:rsidR="00D960A1" w:rsidRPr="00FF1C0A">
        <w:rPr>
          <w:rFonts w:ascii="Arial" w:hAnsi="Arial" w:cs="Arial"/>
          <w:sz w:val="20"/>
          <w:szCs w:val="20"/>
          <w:lang w:val="lt-LT"/>
        </w:rPr>
        <w:t>).</w:t>
      </w:r>
    </w:p>
    <w:p w14:paraId="6C7BDD83" w14:textId="20ED8BA1" w:rsidR="00D960A1" w:rsidRPr="00FF1C0A" w:rsidRDefault="00D960A1" w:rsidP="00D960A1">
      <w:pPr>
        <w:contextualSpacing/>
        <w:jc w:val="both"/>
        <w:rPr>
          <w:rFonts w:ascii="Arial" w:hAnsi="Arial" w:cs="Arial"/>
          <w:sz w:val="20"/>
          <w:szCs w:val="20"/>
          <w:lang w:val="lt-LT"/>
        </w:rPr>
      </w:pPr>
      <w:bookmarkStart w:id="0" w:name="_Hlk69894293"/>
      <w:r w:rsidRPr="00FF1C0A">
        <w:rPr>
          <w:rFonts w:ascii="Arial" w:hAnsi="Arial" w:cs="Arial"/>
          <w:sz w:val="20"/>
          <w:szCs w:val="20"/>
          <w:lang w:val="lt-LT"/>
        </w:rPr>
        <w:t>___ proc. PVM, Eur – .............................................................. (</w:t>
      </w:r>
      <w:r w:rsidRPr="00FF1C0A">
        <w:rPr>
          <w:rFonts w:ascii="Arial" w:hAnsi="Arial" w:cs="Arial"/>
          <w:i/>
          <w:sz w:val="20"/>
          <w:szCs w:val="20"/>
          <w:lang w:val="lt-LT"/>
        </w:rPr>
        <w:t>kaina žodžiais</w:t>
      </w:r>
      <w:r w:rsidRPr="00FF1C0A">
        <w:rPr>
          <w:rFonts w:ascii="Arial" w:hAnsi="Arial" w:cs="Arial"/>
          <w:sz w:val="20"/>
          <w:szCs w:val="20"/>
          <w:lang w:val="lt-LT"/>
        </w:rPr>
        <w:t>).</w:t>
      </w:r>
    </w:p>
    <w:p w14:paraId="66EDDB6E" w14:textId="77777777" w:rsidR="00D960A1" w:rsidRPr="00FF1C0A" w:rsidRDefault="00D960A1" w:rsidP="00D960A1">
      <w:pPr>
        <w:contextualSpacing/>
        <w:jc w:val="both"/>
        <w:rPr>
          <w:rFonts w:ascii="Arial" w:hAnsi="Arial" w:cs="Arial"/>
          <w:i/>
          <w:iCs/>
          <w:sz w:val="20"/>
          <w:szCs w:val="20"/>
          <w:lang w:val="lt-LT"/>
        </w:rPr>
      </w:pPr>
      <w:r w:rsidRPr="00FF1C0A">
        <w:rPr>
          <w:rFonts w:ascii="Arial" w:hAnsi="Arial" w:cs="Arial"/>
          <w:i/>
          <w:iCs/>
          <w:sz w:val="20"/>
          <w:szCs w:val="20"/>
          <w:lang w:val="lt-LT"/>
        </w:rPr>
        <w:t>(nurodyti)</w:t>
      </w:r>
    </w:p>
    <w:bookmarkEnd w:id="0"/>
    <w:p w14:paraId="474B932F" w14:textId="4FF3CF4E" w:rsidR="00D960A1" w:rsidRPr="00FF1C0A" w:rsidRDefault="00D960A1" w:rsidP="00FB6ACD">
      <w:pPr>
        <w:tabs>
          <w:tab w:val="left" w:pos="567"/>
        </w:tabs>
        <w:contextualSpacing/>
        <w:jc w:val="both"/>
        <w:rPr>
          <w:rFonts w:ascii="Arial" w:hAnsi="Arial" w:cs="Arial"/>
          <w:sz w:val="20"/>
          <w:szCs w:val="20"/>
          <w:lang w:val="lt-LT"/>
        </w:rPr>
      </w:pPr>
      <w:r w:rsidRPr="00FF1C0A">
        <w:rPr>
          <w:rFonts w:ascii="Arial" w:hAnsi="Arial" w:cs="Arial"/>
          <w:sz w:val="20"/>
          <w:szCs w:val="20"/>
          <w:lang w:val="lt-LT"/>
        </w:rPr>
        <w:t>Pasiūlymo kaina su PVM, Eur – .............................................. (</w:t>
      </w:r>
      <w:r w:rsidRPr="00FF1C0A">
        <w:rPr>
          <w:rFonts w:ascii="Arial" w:hAnsi="Arial" w:cs="Arial"/>
          <w:i/>
          <w:sz w:val="20"/>
          <w:szCs w:val="20"/>
          <w:lang w:val="lt-LT"/>
        </w:rPr>
        <w:t>kaina žodžiais</w:t>
      </w:r>
      <w:r w:rsidRPr="00FF1C0A">
        <w:rPr>
          <w:rFonts w:ascii="Arial" w:hAnsi="Arial" w:cs="Arial"/>
          <w:sz w:val="20"/>
          <w:szCs w:val="20"/>
          <w:lang w:val="lt-LT"/>
        </w:rPr>
        <w:t xml:space="preserve">). </w:t>
      </w:r>
    </w:p>
    <w:p w14:paraId="5024DEEB" w14:textId="77777777" w:rsidR="003A7AEE" w:rsidRDefault="003A7AEE" w:rsidP="00B70861">
      <w:pPr>
        <w:widowControl w:val="0"/>
        <w:tabs>
          <w:tab w:val="left" w:pos="819"/>
        </w:tabs>
        <w:autoSpaceDE w:val="0"/>
        <w:spacing w:before="1"/>
        <w:ind w:left="818" w:hanging="818"/>
        <w:rPr>
          <w:rFonts w:ascii="Arial" w:eastAsia="Verdana" w:hAnsi="Arial" w:cs="Arial"/>
          <w:bCs/>
          <w:w w:val="90"/>
          <w:sz w:val="20"/>
          <w:szCs w:val="20"/>
          <w:lang w:val="lt-LT"/>
        </w:rPr>
      </w:pPr>
    </w:p>
    <w:p w14:paraId="264641F4" w14:textId="65297C7F" w:rsidR="000A440C" w:rsidRPr="005354B6" w:rsidRDefault="000A440C" w:rsidP="000A440C">
      <w:pPr>
        <w:widowControl w:val="0"/>
        <w:tabs>
          <w:tab w:val="left" w:pos="819"/>
        </w:tabs>
        <w:autoSpaceDE w:val="0"/>
        <w:spacing w:before="1"/>
        <w:ind w:left="818" w:hanging="818"/>
        <w:jc w:val="right"/>
        <w:rPr>
          <w:rFonts w:ascii="Arial" w:eastAsia="Verdana" w:hAnsi="Arial" w:cs="Arial"/>
          <w:bCs/>
          <w:i/>
          <w:iCs/>
          <w:w w:val="90"/>
          <w:sz w:val="18"/>
          <w:szCs w:val="18"/>
          <w:lang w:val="lt-LT"/>
        </w:rPr>
      </w:pPr>
      <w:r w:rsidRPr="005354B6">
        <w:rPr>
          <w:rFonts w:ascii="Arial" w:eastAsia="Verdana" w:hAnsi="Arial" w:cs="Arial"/>
          <w:bCs/>
          <w:i/>
          <w:iCs/>
          <w:w w:val="90"/>
          <w:sz w:val="18"/>
          <w:szCs w:val="18"/>
          <w:lang w:val="lt-LT"/>
        </w:rPr>
        <w:t>3 lentelė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4111"/>
      </w:tblGrid>
      <w:tr w:rsidR="000A440C" w:rsidRPr="00274966" w14:paraId="794C5D9B" w14:textId="77777777" w:rsidTr="0089051C">
        <w:trPr>
          <w:jc w:val="center"/>
        </w:trPr>
        <w:tc>
          <w:tcPr>
            <w:tcW w:w="5382" w:type="dxa"/>
            <w:vAlign w:val="center"/>
          </w:tcPr>
          <w:p w14:paraId="78273BFF" w14:textId="77777777" w:rsidR="000A440C" w:rsidRPr="00274966" w:rsidRDefault="000A440C" w:rsidP="005356F0">
            <w:pPr>
              <w:jc w:val="center"/>
              <w:rPr>
                <w:rFonts w:ascii="Arial" w:hAnsi="Arial" w:cs="Arial"/>
                <w:sz w:val="20"/>
                <w:szCs w:val="20"/>
                <w:lang w:val="lt-LT"/>
              </w:rPr>
            </w:pPr>
            <w:r w:rsidRPr="00274966">
              <w:rPr>
                <w:rFonts w:ascii="Arial" w:hAnsi="Arial" w:cs="Arial"/>
                <w:sz w:val="20"/>
                <w:szCs w:val="20"/>
                <w:lang w:val="lt-LT"/>
              </w:rPr>
              <w:t>Reikalavimas</w:t>
            </w:r>
          </w:p>
        </w:tc>
        <w:tc>
          <w:tcPr>
            <w:tcW w:w="4111" w:type="dxa"/>
          </w:tcPr>
          <w:p w14:paraId="1435955C" w14:textId="1432BDB8" w:rsidR="000A440C" w:rsidRPr="00274966" w:rsidRDefault="009515DA" w:rsidP="005356F0">
            <w:pPr>
              <w:jc w:val="center"/>
              <w:rPr>
                <w:rFonts w:ascii="Arial" w:hAnsi="Arial" w:cs="Arial"/>
                <w:sz w:val="20"/>
                <w:szCs w:val="20"/>
                <w:lang w:val="lt-LT"/>
              </w:rPr>
            </w:pPr>
            <w:r>
              <w:rPr>
                <w:rFonts w:ascii="Arial" w:hAnsi="Arial" w:cs="Arial"/>
                <w:sz w:val="20"/>
                <w:szCs w:val="20"/>
                <w:lang w:val="lt-LT"/>
              </w:rPr>
              <w:t>Tiekėjo a</w:t>
            </w:r>
            <w:r w:rsidR="00ED1A24">
              <w:rPr>
                <w:rFonts w:ascii="Arial" w:hAnsi="Arial" w:cs="Arial"/>
                <w:sz w:val="20"/>
                <w:szCs w:val="20"/>
                <w:lang w:val="lt-LT"/>
              </w:rPr>
              <w:t>titiktis</w:t>
            </w:r>
            <w:r w:rsidR="005354B6">
              <w:rPr>
                <w:rFonts w:ascii="Arial" w:hAnsi="Arial" w:cs="Arial"/>
                <w:sz w:val="20"/>
                <w:szCs w:val="20"/>
                <w:lang w:val="lt-LT"/>
              </w:rPr>
              <w:t xml:space="preserve"> </w:t>
            </w:r>
            <w:r w:rsidR="000A440C" w:rsidRPr="00274966">
              <w:rPr>
                <w:rFonts w:ascii="Arial" w:hAnsi="Arial" w:cs="Arial"/>
                <w:sz w:val="20"/>
                <w:szCs w:val="20"/>
                <w:lang w:val="lt-LT"/>
              </w:rPr>
              <w:t>reikalavimui</w:t>
            </w:r>
          </w:p>
          <w:p w14:paraId="66AF974D" w14:textId="15B9CE79" w:rsidR="000A440C" w:rsidRPr="00274966" w:rsidRDefault="000A440C" w:rsidP="005356F0">
            <w:pPr>
              <w:jc w:val="center"/>
              <w:rPr>
                <w:rFonts w:ascii="Arial" w:hAnsi="Arial" w:cs="Arial"/>
                <w:i/>
                <w:iCs/>
                <w:sz w:val="20"/>
                <w:szCs w:val="20"/>
                <w:lang w:val="lt-LT"/>
              </w:rPr>
            </w:pPr>
            <w:r w:rsidRPr="00274966">
              <w:rPr>
                <w:rFonts w:ascii="Arial" w:hAnsi="Arial" w:cs="Arial"/>
                <w:sz w:val="20"/>
                <w:szCs w:val="20"/>
                <w:lang w:val="lt-LT"/>
              </w:rPr>
              <w:t>(</w:t>
            </w:r>
            <w:r w:rsidR="003B7A35">
              <w:rPr>
                <w:rFonts w:ascii="Arial" w:hAnsi="Arial" w:cs="Arial"/>
                <w:sz w:val="20"/>
                <w:szCs w:val="20"/>
                <w:lang w:val="lt-LT"/>
              </w:rPr>
              <w:t>nurodyti</w:t>
            </w:r>
            <w:r w:rsidR="00F36453">
              <w:rPr>
                <w:rFonts w:ascii="Arial" w:hAnsi="Arial" w:cs="Arial"/>
                <w:sz w:val="20"/>
                <w:szCs w:val="20"/>
                <w:lang w:val="lt-LT"/>
              </w:rPr>
              <w:t xml:space="preserve"> </w:t>
            </w:r>
            <w:r w:rsidRPr="003B7A35">
              <w:rPr>
                <w:rFonts w:ascii="Arial" w:hAnsi="Arial" w:cs="Arial"/>
                <w:color w:val="000000" w:themeColor="text1"/>
                <w:sz w:val="20"/>
                <w:szCs w:val="20"/>
                <w:lang w:val="lt-LT"/>
              </w:rPr>
              <w:t>standart</w:t>
            </w:r>
            <w:r w:rsidR="00F36453">
              <w:rPr>
                <w:rFonts w:ascii="Arial" w:hAnsi="Arial" w:cs="Arial"/>
                <w:color w:val="000000" w:themeColor="text1"/>
                <w:sz w:val="20"/>
                <w:szCs w:val="20"/>
                <w:lang w:val="lt-LT"/>
              </w:rPr>
              <w:t>ą</w:t>
            </w:r>
            <w:r w:rsidR="00784EBF">
              <w:rPr>
                <w:rFonts w:ascii="Arial" w:hAnsi="Arial" w:cs="Arial"/>
                <w:color w:val="000000" w:themeColor="text1"/>
                <w:sz w:val="20"/>
                <w:szCs w:val="20"/>
                <w:lang w:val="lt-LT"/>
              </w:rPr>
              <w:t>, pateikt</w:t>
            </w:r>
            <w:r w:rsidR="00D974C1">
              <w:rPr>
                <w:rFonts w:ascii="Arial" w:hAnsi="Arial" w:cs="Arial"/>
                <w:color w:val="000000" w:themeColor="text1"/>
                <w:sz w:val="20"/>
                <w:szCs w:val="20"/>
                <w:lang w:val="lt-LT"/>
              </w:rPr>
              <w:t>i</w:t>
            </w:r>
            <w:r w:rsidR="00784EBF">
              <w:rPr>
                <w:rFonts w:ascii="Arial" w:hAnsi="Arial" w:cs="Arial"/>
                <w:color w:val="000000" w:themeColor="text1"/>
                <w:sz w:val="20"/>
                <w:szCs w:val="20"/>
                <w:lang w:val="lt-LT"/>
              </w:rPr>
              <w:t xml:space="preserve"> keliamo reikalavimo atitiktį įrodančius dokumentus</w:t>
            </w:r>
            <w:r w:rsidRPr="00274966">
              <w:rPr>
                <w:rFonts w:ascii="Arial" w:hAnsi="Arial" w:cs="Arial"/>
                <w:sz w:val="20"/>
                <w:szCs w:val="20"/>
                <w:lang w:val="lt-LT"/>
              </w:rPr>
              <w:t>)</w:t>
            </w:r>
          </w:p>
        </w:tc>
      </w:tr>
      <w:tr w:rsidR="000A440C" w:rsidRPr="002B3611" w14:paraId="16B498E0" w14:textId="77777777" w:rsidTr="0089051C">
        <w:trPr>
          <w:trHeight w:val="360"/>
          <w:jc w:val="center"/>
        </w:trPr>
        <w:tc>
          <w:tcPr>
            <w:tcW w:w="5382" w:type="dxa"/>
          </w:tcPr>
          <w:p w14:paraId="66D73E15" w14:textId="17F961A8" w:rsidR="003651A7" w:rsidRDefault="000A440C" w:rsidP="005354B6">
            <w:pPr>
              <w:tabs>
                <w:tab w:val="left" w:pos="1560"/>
                <w:tab w:val="num" w:pos="1920"/>
                <w:tab w:val="left" w:pos="7513"/>
              </w:tabs>
              <w:contextualSpacing/>
              <w:jc w:val="both"/>
              <w:rPr>
                <w:rFonts w:ascii="Arial" w:hAnsi="Arial" w:cs="Arial"/>
                <w:sz w:val="20"/>
                <w:szCs w:val="20"/>
                <w:lang w:val="lt-LT"/>
              </w:rPr>
            </w:pPr>
            <w:r w:rsidRPr="00516BBB">
              <w:rPr>
                <w:rFonts w:ascii="Arial" w:hAnsi="Arial" w:cs="Arial"/>
                <w:sz w:val="20"/>
                <w:szCs w:val="20"/>
                <w:lang w:val="lt-LT"/>
              </w:rPr>
              <w:t>Tiekėjas</w:t>
            </w:r>
            <w:r w:rsidR="003651A7">
              <w:rPr>
                <w:rFonts w:ascii="Arial" w:hAnsi="Arial" w:cs="Arial"/>
                <w:sz w:val="20"/>
                <w:szCs w:val="20"/>
                <w:lang w:val="lt-LT"/>
              </w:rPr>
              <w:t xml:space="preserve"> </w:t>
            </w:r>
            <w:r w:rsidR="003A7AEE">
              <w:rPr>
                <w:rFonts w:ascii="Arial" w:hAnsi="Arial" w:cs="Arial"/>
                <w:sz w:val="20"/>
                <w:szCs w:val="20"/>
                <w:lang w:val="lt-LT"/>
              </w:rPr>
              <w:t>teikiamoms paslaugoms</w:t>
            </w:r>
            <w:r w:rsidRPr="00516BBB">
              <w:rPr>
                <w:rFonts w:ascii="Arial" w:hAnsi="Arial" w:cs="Arial"/>
                <w:sz w:val="20"/>
                <w:szCs w:val="20"/>
                <w:lang w:val="lt-LT"/>
              </w:rPr>
              <w:t xml:space="preserve"> </w:t>
            </w:r>
            <w:r w:rsidRPr="005B7861">
              <w:rPr>
                <w:rFonts w:ascii="Arial" w:hAnsi="Arial" w:cs="Arial"/>
                <w:sz w:val="20"/>
                <w:szCs w:val="20"/>
                <w:u w:val="single"/>
                <w:lang w:val="lt-LT"/>
              </w:rPr>
              <w:t>sutarties vykdymo metu</w:t>
            </w:r>
            <w:r w:rsidRPr="00516BBB">
              <w:rPr>
                <w:rFonts w:ascii="Arial" w:hAnsi="Arial" w:cs="Arial"/>
                <w:sz w:val="20"/>
                <w:szCs w:val="20"/>
                <w:lang w:val="lt-LT"/>
              </w:rPr>
              <w:t xml:space="preserve"> </w:t>
            </w:r>
            <w:r w:rsidRPr="005B7861">
              <w:rPr>
                <w:rFonts w:ascii="Arial" w:hAnsi="Arial" w:cs="Arial"/>
                <w:sz w:val="20"/>
                <w:szCs w:val="20"/>
                <w:u w:val="single"/>
                <w:lang w:val="lt-LT"/>
              </w:rPr>
              <w:t>taiko</w:t>
            </w:r>
            <w:r>
              <w:rPr>
                <w:rFonts w:ascii="Arial" w:hAnsi="Arial" w:cs="Arial"/>
                <w:sz w:val="20"/>
                <w:szCs w:val="20"/>
                <w:lang w:val="lt-LT"/>
              </w:rPr>
              <w:t xml:space="preserve"> </w:t>
            </w:r>
            <w:r w:rsidR="003651A7" w:rsidRPr="003651A7">
              <w:rPr>
                <w:rFonts w:ascii="Arial" w:hAnsi="Arial" w:cs="Arial"/>
                <w:sz w:val="20"/>
                <w:szCs w:val="20"/>
                <w:lang w:val="lt-LT"/>
              </w:rPr>
              <w:t>Lietuvos Respublikos aplinkos ministro 2011 m. birželio 28 d. įsakymo Nr. D1-508 „Dėl Aplinkos apsaugos kriterijų taikymo, vykdant žaliuosius pirkimus, tvarkos aprašo patvirtinimo“ 4.3 punkt</w:t>
            </w:r>
            <w:r w:rsidR="003651A7">
              <w:rPr>
                <w:rFonts w:ascii="Arial" w:hAnsi="Arial" w:cs="Arial"/>
                <w:sz w:val="20"/>
                <w:szCs w:val="20"/>
                <w:lang w:val="lt-LT"/>
              </w:rPr>
              <w:t>e nurodytas nuostatas (standartą), t. y. t</w:t>
            </w:r>
            <w:r w:rsidR="003651A7" w:rsidRPr="003651A7">
              <w:rPr>
                <w:rFonts w:ascii="Arial" w:hAnsi="Arial" w:cs="Arial"/>
                <w:sz w:val="20"/>
                <w:szCs w:val="20"/>
                <w:lang w:val="lt-LT"/>
              </w:rPr>
              <w:t>iekėjas teikiamo</w:t>
            </w:r>
            <w:r w:rsidR="003651A7">
              <w:rPr>
                <w:rFonts w:ascii="Arial" w:hAnsi="Arial" w:cs="Arial"/>
                <w:sz w:val="20"/>
                <w:szCs w:val="20"/>
                <w:lang w:val="lt-LT"/>
              </w:rPr>
              <w:t>ms</w:t>
            </w:r>
            <w:r w:rsidR="003651A7" w:rsidRPr="003651A7">
              <w:rPr>
                <w:rFonts w:ascii="Arial" w:hAnsi="Arial" w:cs="Arial"/>
                <w:sz w:val="20"/>
                <w:szCs w:val="20"/>
                <w:lang w:val="lt-LT"/>
              </w:rPr>
              <w:t xml:space="preserve"> paslaugoms sutarties vykdymo metu turi taikyti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p>
          <w:p w14:paraId="3BAA85F4" w14:textId="23F42140" w:rsidR="003651A7" w:rsidRDefault="003651A7" w:rsidP="005356F0">
            <w:pPr>
              <w:tabs>
                <w:tab w:val="left" w:pos="1560"/>
                <w:tab w:val="num" w:pos="1920"/>
                <w:tab w:val="left" w:pos="7513"/>
              </w:tabs>
              <w:contextualSpacing/>
              <w:rPr>
                <w:rFonts w:ascii="Arial" w:hAnsi="Arial" w:cs="Arial"/>
                <w:sz w:val="20"/>
                <w:szCs w:val="20"/>
                <w:lang w:val="lt-LT"/>
              </w:rPr>
            </w:pPr>
            <w:r w:rsidRPr="003651A7">
              <w:rPr>
                <w:rFonts w:ascii="Arial" w:hAnsi="Arial" w:cs="Arial"/>
                <w:sz w:val="20"/>
                <w:szCs w:val="20"/>
                <w:lang w:val="lt-LT"/>
              </w:rPr>
              <w:t xml:space="preserve">Aplinkos apsaugos kriterijus nustatytas </w:t>
            </w:r>
            <w:r>
              <w:rPr>
                <w:rFonts w:ascii="Arial" w:hAnsi="Arial" w:cs="Arial"/>
                <w:sz w:val="20"/>
                <w:szCs w:val="20"/>
                <w:lang w:val="lt-LT"/>
              </w:rPr>
              <w:t>sutarties projekte.</w:t>
            </w:r>
          </w:p>
          <w:p w14:paraId="01AFEE16" w14:textId="55241A36" w:rsidR="000A440C" w:rsidRPr="002B3611" w:rsidRDefault="000A440C" w:rsidP="005356F0">
            <w:pPr>
              <w:tabs>
                <w:tab w:val="left" w:pos="1560"/>
                <w:tab w:val="num" w:pos="1920"/>
                <w:tab w:val="left" w:pos="7513"/>
              </w:tabs>
              <w:contextualSpacing/>
              <w:rPr>
                <w:rFonts w:ascii="Arial" w:hAnsi="Arial" w:cs="Arial"/>
                <w:sz w:val="20"/>
                <w:szCs w:val="20"/>
                <w:lang w:val="lt-LT"/>
              </w:rPr>
            </w:pPr>
          </w:p>
        </w:tc>
        <w:tc>
          <w:tcPr>
            <w:tcW w:w="4111" w:type="dxa"/>
            <w:vAlign w:val="center"/>
          </w:tcPr>
          <w:p w14:paraId="554D6F53" w14:textId="77777777" w:rsidR="000A440C" w:rsidRPr="002B3611" w:rsidRDefault="000A440C" w:rsidP="005356F0">
            <w:pPr>
              <w:jc w:val="center"/>
              <w:rPr>
                <w:rFonts w:ascii="Arial" w:hAnsi="Arial" w:cs="Arial"/>
                <w:sz w:val="20"/>
                <w:szCs w:val="20"/>
                <w:lang w:val="lt-LT"/>
              </w:rPr>
            </w:pPr>
          </w:p>
        </w:tc>
      </w:tr>
    </w:tbl>
    <w:p w14:paraId="5ABF4FAE" w14:textId="77777777" w:rsidR="007F1D1B" w:rsidRDefault="007F1D1B" w:rsidP="00D960A1">
      <w:pPr>
        <w:ind w:right="278"/>
        <w:contextualSpacing/>
        <w:jc w:val="both"/>
        <w:rPr>
          <w:rFonts w:ascii="Arial" w:hAnsi="Arial" w:cs="Arial"/>
          <w:b/>
          <w:sz w:val="20"/>
          <w:szCs w:val="20"/>
          <w:lang w:val="lt-LT"/>
        </w:rPr>
      </w:pPr>
    </w:p>
    <w:p w14:paraId="7A0303C7" w14:textId="1519E1C1" w:rsidR="00D960A1" w:rsidRPr="00FF1C0A" w:rsidRDefault="00D960A1" w:rsidP="00D960A1">
      <w:pPr>
        <w:ind w:right="278"/>
        <w:contextualSpacing/>
        <w:jc w:val="both"/>
        <w:rPr>
          <w:rFonts w:ascii="Arial" w:hAnsi="Arial" w:cs="Arial"/>
          <w:sz w:val="20"/>
          <w:szCs w:val="20"/>
          <w:lang w:val="lt-LT" w:eastAsia="lt-LT"/>
        </w:rPr>
      </w:pPr>
      <w:r w:rsidRPr="00FF1C0A">
        <w:rPr>
          <w:rFonts w:ascii="Arial" w:hAnsi="Arial" w:cs="Arial"/>
          <w:sz w:val="20"/>
          <w:szCs w:val="20"/>
          <w:lang w:val="lt-LT" w:eastAsia="lt-LT"/>
        </w:rPr>
        <w:t xml:space="preserve">Informacija apie kiekvieno tiekėjų grupės partnerio savo jėgomis numatomų atlikti </w:t>
      </w:r>
      <w:r w:rsidR="006919CF">
        <w:rPr>
          <w:rFonts w:ascii="Arial" w:hAnsi="Arial" w:cs="Arial"/>
          <w:sz w:val="20"/>
          <w:szCs w:val="20"/>
          <w:lang w:val="lt-LT" w:eastAsia="lt-LT"/>
        </w:rPr>
        <w:t xml:space="preserve">sutarties </w:t>
      </w:r>
      <w:r w:rsidRPr="00FF1C0A">
        <w:rPr>
          <w:rFonts w:ascii="Arial" w:hAnsi="Arial" w:cs="Arial"/>
          <w:sz w:val="20"/>
          <w:szCs w:val="20"/>
          <w:lang w:val="lt-LT" w:eastAsia="lt-LT"/>
        </w:rPr>
        <w:t xml:space="preserve">dalies vertę </w:t>
      </w:r>
      <w:r w:rsidRPr="00FF1C0A">
        <w:rPr>
          <w:rFonts w:ascii="Arial" w:hAnsi="Arial" w:cs="Arial"/>
          <w:i/>
          <w:iCs/>
          <w:sz w:val="20"/>
          <w:szCs w:val="20"/>
          <w:lang w:val="lt-LT" w:eastAsia="lt-LT"/>
        </w:rPr>
        <w:t>(pildyti, kai pasiūlymą pateikia tiekėjų grupė)</w:t>
      </w:r>
      <w:r w:rsidRPr="00FF1C0A">
        <w:rPr>
          <w:rFonts w:ascii="Arial" w:hAnsi="Arial" w:cs="Arial"/>
          <w:sz w:val="20"/>
          <w:szCs w:val="20"/>
          <w:lang w:val="lt-LT" w:eastAsia="lt-LT"/>
        </w:rPr>
        <w:t>:</w:t>
      </w:r>
    </w:p>
    <w:p w14:paraId="60B4D530" w14:textId="62B85B6F" w:rsidR="00D960A1" w:rsidRPr="006E5313" w:rsidRDefault="003A7AEE" w:rsidP="00274EC6">
      <w:pPr>
        <w:ind w:left="7776" w:right="278" w:firstLine="729"/>
        <w:contextualSpacing/>
        <w:rPr>
          <w:rFonts w:ascii="Arial" w:hAnsi="Arial" w:cs="Arial"/>
          <w:i/>
          <w:iCs/>
          <w:sz w:val="18"/>
          <w:szCs w:val="18"/>
          <w:lang w:val="lt-LT" w:eastAsia="lt-LT"/>
        </w:rPr>
      </w:pPr>
      <w:r w:rsidRPr="006E5313">
        <w:rPr>
          <w:rFonts w:ascii="Arial" w:hAnsi="Arial" w:cs="Arial"/>
          <w:i/>
          <w:iCs/>
          <w:sz w:val="18"/>
          <w:szCs w:val="18"/>
          <w:lang w:val="lt-LT" w:eastAsia="lt-LT"/>
        </w:rPr>
        <w:t>4</w:t>
      </w:r>
      <w:r w:rsidR="00D960A1" w:rsidRPr="006E5313">
        <w:rPr>
          <w:rFonts w:ascii="Arial" w:hAnsi="Arial" w:cs="Arial"/>
          <w:i/>
          <w:iCs/>
          <w:sz w:val="18"/>
          <w:szCs w:val="18"/>
          <w:lang w:val="lt-LT" w:eastAsia="lt-LT"/>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370"/>
        <w:gridCol w:w="3171"/>
        <w:gridCol w:w="1709"/>
        <w:gridCol w:w="1709"/>
      </w:tblGrid>
      <w:tr w:rsidR="00D960A1" w:rsidRPr="00BF2728" w14:paraId="0F628FF0" w14:textId="77777777">
        <w:tc>
          <w:tcPr>
            <w:tcW w:w="670" w:type="dxa"/>
            <w:vMerge w:val="restart"/>
            <w:vAlign w:val="center"/>
          </w:tcPr>
          <w:p w14:paraId="146381DC"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Eil. Nr.</w:t>
            </w:r>
          </w:p>
        </w:tc>
        <w:tc>
          <w:tcPr>
            <w:tcW w:w="2370" w:type="dxa"/>
            <w:vMerge w:val="restart"/>
            <w:vAlign w:val="center"/>
          </w:tcPr>
          <w:p w14:paraId="48798C38"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Partnerio pavadinimas</w:t>
            </w:r>
          </w:p>
        </w:tc>
        <w:tc>
          <w:tcPr>
            <w:tcW w:w="3171" w:type="dxa"/>
            <w:vMerge w:val="restart"/>
            <w:vAlign w:val="center"/>
          </w:tcPr>
          <w:p w14:paraId="7A051C21" w14:textId="1087A614"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Numatom</w:t>
            </w:r>
            <w:r w:rsidR="00EA231F">
              <w:rPr>
                <w:rFonts w:ascii="Arial" w:hAnsi="Arial" w:cs="Arial"/>
                <w:bCs/>
                <w:sz w:val="20"/>
                <w:szCs w:val="20"/>
                <w:lang w:val="lt-LT" w:eastAsia="lt-LT"/>
              </w:rPr>
              <w:t>os</w:t>
            </w:r>
            <w:r w:rsidR="00E369D2">
              <w:rPr>
                <w:rFonts w:ascii="Arial" w:hAnsi="Arial" w:cs="Arial"/>
                <w:bCs/>
                <w:sz w:val="20"/>
                <w:szCs w:val="20"/>
                <w:lang w:val="lt-LT" w:eastAsia="lt-LT"/>
              </w:rPr>
              <w:t xml:space="preserve"> sutarties dali</w:t>
            </w:r>
            <w:r w:rsidR="0007419F">
              <w:rPr>
                <w:rFonts w:ascii="Arial" w:hAnsi="Arial" w:cs="Arial"/>
                <w:bCs/>
                <w:sz w:val="20"/>
                <w:szCs w:val="20"/>
                <w:lang w:val="lt-LT" w:eastAsia="lt-LT"/>
              </w:rPr>
              <w:t>e</w:t>
            </w:r>
            <w:r w:rsidR="00E369D2">
              <w:rPr>
                <w:rFonts w:ascii="Arial" w:hAnsi="Arial" w:cs="Arial"/>
                <w:bCs/>
                <w:sz w:val="20"/>
                <w:szCs w:val="20"/>
                <w:lang w:val="lt-LT" w:eastAsia="lt-LT"/>
              </w:rPr>
              <w:t>s</w:t>
            </w:r>
            <w:r w:rsidR="0007419F">
              <w:rPr>
                <w:rFonts w:ascii="Arial" w:hAnsi="Arial" w:cs="Arial"/>
                <w:bCs/>
                <w:sz w:val="20"/>
                <w:szCs w:val="20"/>
                <w:lang w:val="lt-LT" w:eastAsia="lt-LT"/>
              </w:rPr>
              <w:t xml:space="preserve"> pavadinimas</w:t>
            </w:r>
          </w:p>
        </w:tc>
        <w:tc>
          <w:tcPr>
            <w:tcW w:w="3418" w:type="dxa"/>
            <w:gridSpan w:val="2"/>
            <w:vAlign w:val="center"/>
          </w:tcPr>
          <w:p w14:paraId="31150B63" w14:textId="1B7E91F8"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 xml:space="preserve">Partnerio </w:t>
            </w:r>
            <w:r w:rsidR="00E369D2">
              <w:rPr>
                <w:rFonts w:ascii="Arial" w:hAnsi="Arial" w:cs="Arial"/>
                <w:bCs/>
                <w:sz w:val="20"/>
                <w:szCs w:val="20"/>
                <w:lang w:val="lt-LT" w:eastAsia="lt-LT"/>
              </w:rPr>
              <w:t>sutarties</w:t>
            </w:r>
            <w:r w:rsidRPr="00FF1C0A">
              <w:rPr>
                <w:rFonts w:ascii="Arial" w:hAnsi="Arial" w:cs="Arial"/>
                <w:bCs/>
                <w:sz w:val="20"/>
                <w:szCs w:val="20"/>
                <w:lang w:val="lt-LT" w:eastAsia="lt-LT"/>
              </w:rPr>
              <w:t xml:space="preserve"> dalies vertė pasiūlymo kainoje</w:t>
            </w:r>
          </w:p>
        </w:tc>
      </w:tr>
      <w:tr w:rsidR="00D960A1" w:rsidRPr="00FF1C0A" w14:paraId="3E1E3ABA" w14:textId="77777777">
        <w:tc>
          <w:tcPr>
            <w:tcW w:w="670" w:type="dxa"/>
            <w:vMerge/>
          </w:tcPr>
          <w:p w14:paraId="53389BCA" w14:textId="77777777" w:rsidR="00D960A1" w:rsidRPr="00FF1C0A" w:rsidRDefault="00D960A1">
            <w:pPr>
              <w:jc w:val="both"/>
              <w:rPr>
                <w:rFonts w:ascii="Arial" w:hAnsi="Arial" w:cs="Arial"/>
                <w:bCs/>
                <w:sz w:val="20"/>
                <w:szCs w:val="20"/>
                <w:lang w:val="lt-LT" w:eastAsia="lt-LT"/>
              </w:rPr>
            </w:pPr>
          </w:p>
        </w:tc>
        <w:tc>
          <w:tcPr>
            <w:tcW w:w="2370" w:type="dxa"/>
            <w:vMerge/>
          </w:tcPr>
          <w:p w14:paraId="3DBD77AA" w14:textId="77777777" w:rsidR="00D960A1" w:rsidRPr="00FF1C0A" w:rsidRDefault="00D960A1">
            <w:pPr>
              <w:jc w:val="both"/>
              <w:rPr>
                <w:rFonts w:ascii="Arial" w:hAnsi="Arial" w:cs="Arial"/>
                <w:bCs/>
                <w:sz w:val="20"/>
                <w:szCs w:val="20"/>
                <w:lang w:val="lt-LT" w:eastAsia="lt-LT"/>
              </w:rPr>
            </w:pPr>
          </w:p>
        </w:tc>
        <w:tc>
          <w:tcPr>
            <w:tcW w:w="3171" w:type="dxa"/>
            <w:vMerge/>
          </w:tcPr>
          <w:p w14:paraId="28A48216" w14:textId="77777777" w:rsidR="00D960A1" w:rsidRPr="00FF1C0A" w:rsidRDefault="00D960A1">
            <w:pPr>
              <w:jc w:val="both"/>
              <w:rPr>
                <w:rFonts w:ascii="Arial" w:hAnsi="Arial" w:cs="Arial"/>
                <w:bCs/>
                <w:sz w:val="20"/>
                <w:szCs w:val="20"/>
                <w:lang w:val="lt-LT" w:eastAsia="lt-LT"/>
              </w:rPr>
            </w:pPr>
          </w:p>
        </w:tc>
        <w:tc>
          <w:tcPr>
            <w:tcW w:w="1709" w:type="dxa"/>
          </w:tcPr>
          <w:p w14:paraId="4A1F4ADA"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Eur be PVM</w:t>
            </w:r>
          </w:p>
        </w:tc>
        <w:tc>
          <w:tcPr>
            <w:tcW w:w="1709" w:type="dxa"/>
          </w:tcPr>
          <w:p w14:paraId="2D876443" w14:textId="77777777" w:rsidR="00D960A1" w:rsidRPr="00FF1C0A" w:rsidRDefault="00D960A1">
            <w:pPr>
              <w:jc w:val="center"/>
              <w:rPr>
                <w:rFonts w:ascii="Arial" w:hAnsi="Arial" w:cs="Arial"/>
                <w:bCs/>
                <w:sz w:val="20"/>
                <w:szCs w:val="20"/>
                <w:lang w:val="lt-LT" w:eastAsia="lt-LT"/>
              </w:rPr>
            </w:pPr>
            <w:r w:rsidRPr="00FF1C0A">
              <w:rPr>
                <w:rFonts w:ascii="Arial" w:hAnsi="Arial" w:cs="Arial"/>
                <w:bCs/>
                <w:sz w:val="20"/>
                <w:szCs w:val="20"/>
                <w:lang w:val="lt-LT" w:eastAsia="lt-LT"/>
              </w:rPr>
              <w:t>Proc.</w:t>
            </w:r>
          </w:p>
        </w:tc>
      </w:tr>
      <w:tr w:rsidR="00D960A1" w:rsidRPr="00FF1C0A" w14:paraId="7B1369FC" w14:textId="77777777">
        <w:tc>
          <w:tcPr>
            <w:tcW w:w="670" w:type="dxa"/>
          </w:tcPr>
          <w:p w14:paraId="28BFC9FD" w14:textId="77777777" w:rsidR="00D960A1" w:rsidRPr="00FF1C0A" w:rsidRDefault="00D960A1">
            <w:pPr>
              <w:jc w:val="both"/>
              <w:rPr>
                <w:rFonts w:ascii="Arial" w:hAnsi="Arial" w:cs="Arial"/>
                <w:bCs/>
                <w:sz w:val="20"/>
                <w:szCs w:val="20"/>
                <w:lang w:val="lt-LT" w:eastAsia="lt-LT"/>
              </w:rPr>
            </w:pPr>
          </w:p>
        </w:tc>
        <w:tc>
          <w:tcPr>
            <w:tcW w:w="2370" w:type="dxa"/>
          </w:tcPr>
          <w:p w14:paraId="60B4AF46" w14:textId="77777777" w:rsidR="00D960A1" w:rsidRPr="00FF1C0A" w:rsidRDefault="00D960A1">
            <w:pPr>
              <w:jc w:val="both"/>
              <w:rPr>
                <w:rFonts w:ascii="Arial" w:hAnsi="Arial" w:cs="Arial"/>
                <w:bCs/>
                <w:sz w:val="20"/>
                <w:szCs w:val="20"/>
                <w:lang w:val="lt-LT" w:eastAsia="lt-LT"/>
              </w:rPr>
            </w:pPr>
          </w:p>
        </w:tc>
        <w:tc>
          <w:tcPr>
            <w:tcW w:w="3171" w:type="dxa"/>
          </w:tcPr>
          <w:p w14:paraId="0EB4EB65" w14:textId="77777777" w:rsidR="00D960A1" w:rsidRPr="00FF1C0A" w:rsidRDefault="00D960A1">
            <w:pPr>
              <w:jc w:val="both"/>
              <w:rPr>
                <w:rFonts w:ascii="Arial" w:hAnsi="Arial" w:cs="Arial"/>
                <w:bCs/>
                <w:sz w:val="20"/>
                <w:szCs w:val="20"/>
                <w:lang w:val="lt-LT" w:eastAsia="lt-LT"/>
              </w:rPr>
            </w:pPr>
          </w:p>
        </w:tc>
        <w:tc>
          <w:tcPr>
            <w:tcW w:w="1709" w:type="dxa"/>
          </w:tcPr>
          <w:p w14:paraId="4DB748CC" w14:textId="77777777" w:rsidR="00D960A1" w:rsidRPr="00FF1C0A" w:rsidRDefault="00D960A1">
            <w:pPr>
              <w:jc w:val="both"/>
              <w:rPr>
                <w:rFonts w:ascii="Arial" w:hAnsi="Arial" w:cs="Arial"/>
                <w:bCs/>
                <w:sz w:val="20"/>
                <w:szCs w:val="20"/>
                <w:lang w:val="lt-LT" w:eastAsia="lt-LT"/>
              </w:rPr>
            </w:pPr>
          </w:p>
        </w:tc>
        <w:tc>
          <w:tcPr>
            <w:tcW w:w="1709" w:type="dxa"/>
          </w:tcPr>
          <w:p w14:paraId="0B70A26A" w14:textId="77777777" w:rsidR="00D960A1" w:rsidRPr="00FF1C0A" w:rsidRDefault="00D960A1">
            <w:pPr>
              <w:jc w:val="both"/>
              <w:rPr>
                <w:rFonts w:ascii="Arial" w:hAnsi="Arial" w:cs="Arial"/>
                <w:bCs/>
                <w:sz w:val="20"/>
                <w:szCs w:val="20"/>
                <w:lang w:val="lt-LT" w:eastAsia="lt-LT"/>
              </w:rPr>
            </w:pPr>
          </w:p>
        </w:tc>
      </w:tr>
      <w:tr w:rsidR="00D960A1" w:rsidRPr="00FF1C0A" w14:paraId="1067713E" w14:textId="77777777">
        <w:tc>
          <w:tcPr>
            <w:tcW w:w="670" w:type="dxa"/>
          </w:tcPr>
          <w:p w14:paraId="32D5F291" w14:textId="77777777" w:rsidR="00D960A1" w:rsidRPr="00FF1C0A" w:rsidRDefault="00D960A1">
            <w:pPr>
              <w:jc w:val="both"/>
              <w:rPr>
                <w:rFonts w:ascii="Arial" w:hAnsi="Arial" w:cs="Arial"/>
                <w:bCs/>
                <w:sz w:val="20"/>
                <w:szCs w:val="20"/>
                <w:lang w:val="lt-LT" w:eastAsia="lt-LT"/>
              </w:rPr>
            </w:pPr>
          </w:p>
        </w:tc>
        <w:tc>
          <w:tcPr>
            <w:tcW w:w="2370" w:type="dxa"/>
          </w:tcPr>
          <w:p w14:paraId="54C76EA1" w14:textId="77777777" w:rsidR="00D960A1" w:rsidRPr="00FF1C0A" w:rsidRDefault="00D960A1">
            <w:pPr>
              <w:jc w:val="both"/>
              <w:rPr>
                <w:rFonts w:ascii="Arial" w:hAnsi="Arial" w:cs="Arial"/>
                <w:bCs/>
                <w:sz w:val="20"/>
                <w:szCs w:val="20"/>
                <w:lang w:val="lt-LT" w:eastAsia="lt-LT"/>
              </w:rPr>
            </w:pPr>
          </w:p>
        </w:tc>
        <w:tc>
          <w:tcPr>
            <w:tcW w:w="3171" w:type="dxa"/>
          </w:tcPr>
          <w:p w14:paraId="01EBFB0C" w14:textId="77777777" w:rsidR="00D960A1" w:rsidRPr="00FF1C0A" w:rsidRDefault="00D960A1">
            <w:pPr>
              <w:jc w:val="both"/>
              <w:rPr>
                <w:rFonts w:ascii="Arial" w:hAnsi="Arial" w:cs="Arial"/>
                <w:bCs/>
                <w:sz w:val="20"/>
                <w:szCs w:val="20"/>
                <w:lang w:val="lt-LT" w:eastAsia="lt-LT"/>
              </w:rPr>
            </w:pPr>
          </w:p>
        </w:tc>
        <w:tc>
          <w:tcPr>
            <w:tcW w:w="1709" w:type="dxa"/>
          </w:tcPr>
          <w:p w14:paraId="550AA5B1" w14:textId="77777777" w:rsidR="00D960A1" w:rsidRPr="00FF1C0A" w:rsidRDefault="00D960A1">
            <w:pPr>
              <w:jc w:val="both"/>
              <w:rPr>
                <w:rFonts w:ascii="Arial" w:hAnsi="Arial" w:cs="Arial"/>
                <w:bCs/>
                <w:sz w:val="20"/>
                <w:szCs w:val="20"/>
                <w:lang w:val="lt-LT" w:eastAsia="lt-LT"/>
              </w:rPr>
            </w:pPr>
          </w:p>
        </w:tc>
        <w:tc>
          <w:tcPr>
            <w:tcW w:w="1709" w:type="dxa"/>
          </w:tcPr>
          <w:p w14:paraId="14836932" w14:textId="77777777" w:rsidR="00D960A1" w:rsidRPr="00FF1C0A" w:rsidRDefault="00D960A1">
            <w:pPr>
              <w:jc w:val="both"/>
              <w:rPr>
                <w:rFonts w:ascii="Arial" w:hAnsi="Arial" w:cs="Arial"/>
                <w:bCs/>
                <w:sz w:val="20"/>
                <w:szCs w:val="20"/>
                <w:lang w:val="lt-LT" w:eastAsia="lt-LT"/>
              </w:rPr>
            </w:pPr>
          </w:p>
        </w:tc>
      </w:tr>
      <w:tr w:rsidR="00D960A1" w:rsidRPr="00FF1C0A" w14:paraId="5018AE95" w14:textId="77777777">
        <w:tc>
          <w:tcPr>
            <w:tcW w:w="6211" w:type="dxa"/>
            <w:gridSpan w:val="3"/>
          </w:tcPr>
          <w:p w14:paraId="6B701556" w14:textId="77777777" w:rsidR="00D960A1" w:rsidRPr="00FF1C0A" w:rsidRDefault="00D960A1">
            <w:pPr>
              <w:jc w:val="right"/>
              <w:rPr>
                <w:rFonts w:ascii="Arial" w:hAnsi="Arial" w:cs="Arial"/>
                <w:bCs/>
                <w:sz w:val="20"/>
                <w:szCs w:val="20"/>
                <w:lang w:val="lt-LT" w:eastAsia="lt-LT"/>
              </w:rPr>
            </w:pPr>
            <w:r w:rsidRPr="00FF1C0A">
              <w:rPr>
                <w:rFonts w:ascii="Arial" w:hAnsi="Arial" w:cs="Arial"/>
                <w:bCs/>
                <w:sz w:val="20"/>
                <w:szCs w:val="20"/>
                <w:lang w:val="lt-LT" w:eastAsia="lt-LT"/>
              </w:rPr>
              <w:t>Viso:</w:t>
            </w:r>
          </w:p>
        </w:tc>
        <w:tc>
          <w:tcPr>
            <w:tcW w:w="1709" w:type="dxa"/>
          </w:tcPr>
          <w:p w14:paraId="45EF7ED3" w14:textId="77777777" w:rsidR="00D960A1" w:rsidRPr="00FF1C0A" w:rsidRDefault="00D960A1">
            <w:pPr>
              <w:jc w:val="both"/>
              <w:rPr>
                <w:rFonts w:ascii="Arial" w:hAnsi="Arial" w:cs="Arial"/>
                <w:bCs/>
                <w:sz w:val="20"/>
                <w:szCs w:val="20"/>
                <w:lang w:val="lt-LT" w:eastAsia="lt-LT"/>
              </w:rPr>
            </w:pPr>
          </w:p>
        </w:tc>
        <w:tc>
          <w:tcPr>
            <w:tcW w:w="1709" w:type="dxa"/>
          </w:tcPr>
          <w:p w14:paraId="0FE144CA" w14:textId="77777777" w:rsidR="00D960A1" w:rsidRPr="00FF1C0A" w:rsidRDefault="00D960A1">
            <w:pPr>
              <w:jc w:val="both"/>
              <w:rPr>
                <w:rFonts w:ascii="Arial" w:hAnsi="Arial" w:cs="Arial"/>
                <w:bCs/>
                <w:sz w:val="20"/>
                <w:szCs w:val="20"/>
                <w:lang w:val="lt-LT" w:eastAsia="lt-LT"/>
              </w:rPr>
            </w:pPr>
          </w:p>
        </w:tc>
      </w:tr>
    </w:tbl>
    <w:p w14:paraId="5DEE629E" w14:textId="77777777" w:rsidR="00D960A1" w:rsidRDefault="00D960A1" w:rsidP="00D960A1">
      <w:pPr>
        <w:jc w:val="both"/>
        <w:rPr>
          <w:rFonts w:ascii="Arial" w:hAnsi="Arial" w:cs="Arial"/>
          <w:sz w:val="20"/>
          <w:szCs w:val="20"/>
          <w:lang w:val="lt-LT"/>
        </w:rPr>
      </w:pPr>
    </w:p>
    <w:p w14:paraId="06705375" w14:textId="77777777" w:rsidR="0007419F" w:rsidRPr="009F4390" w:rsidRDefault="0007419F" w:rsidP="0007419F">
      <w:pPr>
        <w:jc w:val="both"/>
        <w:rPr>
          <w:rFonts w:ascii="Arial" w:hAnsi="Arial" w:cs="Arial"/>
          <w:sz w:val="20"/>
          <w:szCs w:val="20"/>
          <w:lang w:val="lt-LT"/>
        </w:rPr>
      </w:pPr>
      <w:r w:rsidRPr="009F4390">
        <w:rPr>
          <w:rFonts w:ascii="Arial" w:hAnsi="Arial" w:cs="Arial"/>
          <w:sz w:val="20"/>
          <w:szCs w:val="20"/>
          <w:lang w:val="lt-LT"/>
        </w:rPr>
        <w:t>Pirkimo dalyvis pasiūlyme privalo išviešinti ūkio subjektus, kurių kvalifikacija remiasi ir nurodyti juos pasiūlymo formoje.</w:t>
      </w:r>
    </w:p>
    <w:p w14:paraId="1E3E508D" w14:textId="77777777" w:rsidR="0007419F" w:rsidRPr="009F4390" w:rsidRDefault="0007419F" w:rsidP="0007419F">
      <w:pPr>
        <w:jc w:val="both"/>
        <w:rPr>
          <w:rFonts w:ascii="Arial" w:hAnsi="Arial" w:cs="Arial"/>
          <w:sz w:val="20"/>
          <w:szCs w:val="20"/>
          <w:lang w:val="lt-LT"/>
        </w:rPr>
      </w:pPr>
    </w:p>
    <w:p w14:paraId="57A4E8AB" w14:textId="1E5735C7" w:rsidR="0007419F" w:rsidRPr="009F4390" w:rsidRDefault="003A7AEE" w:rsidP="0007419F">
      <w:pPr>
        <w:jc w:val="both"/>
        <w:rPr>
          <w:rFonts w:ascii="Arial" w:hAnsi="Arial" w:cs="Arial"/>
          <w:color w:val="000000"/>
          <w:sz w:val="20"/>
          <w:szCs w:val="20"/>
          <w:lang w:val="lt-LT"/>
        </w:rPr>
      </w:pPr>
      <w:r w:rsidRPr="003A7AEE">
        <w:rPr>
          <w:rFonts w:ascii="Arial" w:hAnsi="Arial" w:cs="Arial"/>
          <w:sz w:val="20"/>
          <w:szCs w:val="20"/>
          <w:lang w:val="lt-LT"/>
        </w:rPr>
        <w:t xml:space="preserve">Ūkio subjektai (taip pat </w:t>
      </w:r>
      <w:proofErr w:type="spellStart"/>
      <w:r w:rsidRPr="003A7AEE">
        <w:rPr>
          <w:rFonts w:ascii="Arial" w:hAnsi="Arial" w:cs="Arial"/>
          <w:sz w:val="20"/>
          <w:szCs w:val="20"/>
          <w:lang w:val="lt-LT"/>
        </w:rPr>
        <w:t>kvazisubtiekėjai</w:t>
      </w:r>
      <w:proofErr w:type="spellEnd"/>
      <w:r>
        <w:rPr>
          <w:rFonts w:ascii="Arial" w:hAnsi="Arial" w:cs="Arial"/>
          <w:sz w:val="20"/>
          <w:szCs w:val="20"/>
          <w:vertAlign w:val="superscript"/>
          <w:lang w:val="lt-LT"/>
        </w:rPr>
        <w:t>*</w:t>
      </w:r>
      <w:r w:rsidRPr="003A7AEE">
        <w:rPr>
          <w:rFonts w:ascii="Arial" w:hAnsi="Arial" w:cs="Arial"/>
          <w:sz w:val="20"/>
          <w:szCs w:val="20"/>
          <w:lang w:val="lt-LT"/>
        </w:rPr>
        <w:t>, t. y. specialistai/ ekspertai, kurie Pirkimo laimėjimo ir Pirkimo sutarties sudarymo atveju bus įdarbinti tiekėjo/ tiekėjų grupės nario), kurių kvalifikacija remiamasi</w:t>
      </w:r>
      <w:r>
        <w:rPr>
          <w:rFonts w:ascii="Arial" w:hAnsi="Arial" w:cs="Arial"/>
          <w:sz w:val="20"/>
          <w:szCs w:val="20"/>
          <w:lang w:val="lt-LT"/>
        </w:rPr>
        <w:t xml:space="preserve"> </w:t>
      </w:r>
      <w:r w:rsidR="0007419F" w:rsidRPr="009F4390">
        <w:rPr>
          <w:rFonts w:ascii="Arial" w:hAnsi="Arial" w:cs="Arial"/>
          <w:i/>
          <w:iCs/>
          <w:color w:val="000000"/>
          <w:sz w:val="20"/>
          <w:szCs w:val="20"/>
          <w:lang w:val="lt-LT"/>
        </w:rPr>
        <w:t>(pildyti, jei taikoma)</w:t>
      </w:r>
      <w:r w:rsidR="0007419F" w:rsidRPr="009F4390">
        <w:rPr>
          <w:rFonts w:ascii="Arial" w:hAnsi="Arial" w:cs="Arial"/>
          <w:color w:val="000000"/>
          <w:sz w:val="20"/>
          <w:szCs w:val="20"/>
          <w:lang w:val="lt-LT"/>
        </w:rPr>
        <w:t>:</w:t>
      </w:r>
    </w:p>
    <w:p w14:paraId="5845309F" w14:textId="40C30F3A" w:rsidR="0007419F" w:rsidRPr="006E5313" w:rsidRDefault="00ED1C83" w:rsidP="0007419F">
      <w:pPr>
        <w:ind w:firstLine="8505"/>
        <w:jc w:val="both"/>
        <w:rPr>
          <w:rFonts w:ascii="Arial" w:hAnsi="Arial" w:cs="Arial"/>
          <w:i/>
          <w:iCs/>
          <w:sz w:val="18"/>
          <w:szCs w:val="18"/>
          <w:lang w:val="lt-LT"/>
        </w:rPr>
      </w:pPr>
      <w:ins w:id="1" w:author="Auksė Čižiūnaitė" w:date="2025-10-23T11:29:00Z" w16du:dateUtc="2025-10-23T08:29:00Z">
        <w:r>
          <w:rPr>
            <w:rFonts w:ascii="Arial" w:hAnsi="Arial" w:cs="Arial"/>
            <w:i/>
            <w:iCs/>
            <w:color w:val="000000"/>
            <w:sz w:val="18"/>
            <w:szCs w:val="18"/>
            <w:lang w:val="lt-LT"/>
          </w:rPr>
          <w:t xml:space="preserve">      </w:t>
        </w:r>
      </w:ins>
      <w:r w:rsidR="003A7AEE" w:rsidRPr="006E5313">
        <w:rPr>
          <w:rFonts w:ascii="Arial" w:hAnsi="Arial" w:cs="Arial"/>
          <w:i/>
          <w:iCs/>
          <w:color w:val="000000"/>
          <w:sz w:val="18"/>
          <w:szCs w:val="18"/>
          <w:lang w:val="lt-LT"/>
        </w:rPr>
        <w:t>5</w:t>
      </w:r>
      <w:r w:rsidR="0007419F" w:rsidRPr="006E5313">
        <w:rPr>
          <w:rFonts w:ascii="Arial" w:hAnsi="Arial" w:cs="Arial"/>
          <w:i/>
          <w:iCs/>
          <w:color w:val="000000"/>
          <w:sz w:val="18"/>
          <w:szCs w:val="18"/>
          <w:lang w:val="lt-LT"/>
        </w:rPr>
        <w:t xml:space="preserve"> lentelė</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
        <w:gridCol w:w="3684"/>
        <w:gridCol w:w="2133"/>
        <w:gridCol w:w="3005"/>
      </w:tblGrid>
      <w:tr w:rsidR="0007419F" w:rsidRPr="009F4390" w14:paraId="7F915A80" w14:textId="77777777" w:rsidTr="00471C54">
        <w:tc>
          <w:tcPr>
            <w:tcW w:w="385" w:type="pct"/>
            <w:tcBorders>
              <w:top w:val="single" w:sz="4" w:space="0" w:color="auto"/>
              <w:left w:val="single" w:sz="4" w:space="0" w:color="auto"/>
              <w:bottom w:val="single" w:sz="4" w:space="0" w:color="auto"/>
              <w:right w:val="single" w:sz="4" w:space="0" w:color="auto"/>
            </w:tcBorders>
            <w:vAlign w:val="center"/>
            <w:hideMark/>
          </w:tcPr>
          <w:p w14:paraId="716725FD"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lastRenderedPageBreak/>
              <w:t>Eil. Nr.</w:t>
            </w:r>
          </w:p>
        </w:tc>
        <w:tc>
          <w:tcPr>
            <w:tcW w:w="1927" w:type="pct"/>
            <w:tcBorders>
              <w:top w:val="single" w:sz="4" w:space="0" w:color="auto"/>
              <w:left w:val="single" w:sz="4" w:space="0" w:color="auto"/>
              <w:bottom w:val="single" w:sz="4" w:space="0" w:color="auto"/>
              <w:right w:val="single" w:sz="4" w:space="0" w:color="auto"/>
            </w:tcBorders>
            <w:vAlign w:val="center"/>
            <w:hideMark/>
          </w:tcPr>
          <w:p w14:paraId="1D296023"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Ūkio subjekto pavadinimas / rekvizitai</w:t>
            </w:r>
          </w:p>
        </w:tc>
        <w:tc>
          <w:tcPr>
            <w:tcW w:w="1116" w:type="pct"/>
            <w:tcBorders>
              <w:top w:val="single" w:sz="4" w:space="0" w:color="auto"/>
              <w:left w:val="single" w:sz="4" w:space="0" w:color="auto"/>
              <w:bottom w:val="single" w:sz="4" w:space="0" w:color="auto"/>
              <w:right w:val="single" w:sz="4" w:space="0" w:color="auto"/>
            </w:tcBorders>
            <w:vAlign w:val="center"/>
            <w:hideMark/>
          </w:tcPr>
          <w:p w14:paraId="5759D0B1"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Procentinė</w:t>
            </w:r>
          </w:p>
          <w:p w14:paraId="2BA7F610" w14:textId="77777777"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sutarties dalis</w:t>
            </w:r>
          </w:p>
        </w:tc>
        <w:tc>
          <w:tcPr>
            <w:tcW w:w="1572" w:type="pct"/>
            <w:tcBorders>
              <w:top w:val="single" w:sz="4" w:space="0" w:color="auto"/>
              <w:left w:val="single" w:sz="4" w:space="0" w:color="auto"/>
              <w:bottom w:val="single" w:sz="4" w:space="0" w:color="auto"/>
              <w:right w:val="single" w:sz="4" w:space="0" w:color="auto"/>
            </w:tcBorders>
          </w:tcPr>
          <w:p w14:paraId="65977C88" w14:textId="3083EAFF" w:rsidR="0007419F" w:rsidRPr="009F4390" w:rsidRDefault="0007419F" w:rsidP="00471C54">
            <w:pPr>
              <w:jc w:val="center"/>
              <w:rPr>
                <w:rFonts w:ascii="Arial" w:hAnsi="Arial" w:cs="Arial"/>
                <w:sz w:val="20"/>
                <w:szCs w:val="20"/>
                <w:lang w:val="lt-LT"/>
              </w:rPr>
            </w:pPr>
            <w:r w:rsidRPr="009F4390">
              <w:rPr>
                <w:rFonts w:ascii="Arial" w:hAnsi="Arial" w:cs="Arial"/>
                <w:sz w:val="20"/>
                <w:szCs w:val="20"/>
                <w:lang w:val="lt-LT"/>
              </w:rPr>
              <w:t>Atliekam</w:t>
            </w:r>
            <w:r>
              <w:rPr>
                <w:rFonts w:ascii="Arial" w:hAnsi="Arial" w:cs="Arial"/>
                <w:sz w:val="20"/>
                <w:szCs w:val="20"/>
                <w:lang w:val="lt-LT"/>
              </w:rPr>
              <w:t>os sutarties dalies</w:t>
            </w:r>
            <w:r w:rsidRPr="009F4390">
              <w:rPr>
                <w:rFonts w:ascii="Arial" w:hAnsi="Arial" w:cs="Arial"/>
                <w:sz w:val="20"/>
                <w:szCs w:val="20"/>
                <w:lang w:val="lt-LT"/>
              </w:rPr>
              <w:t xml:space="preserve"> pavadinimas</w:t>
            </w:r>
          </w:p>
        </w:tc>
      </w:tr>
      <w:tr w:rsidR="0007419F" w:rsidRPr="009F4390" w14:paraId="44F4A97D" w14:textId="77777777" w:rsidTr="00471C54">
        <w:tc>
          <w:tcPr>
            <w:tcW w:w="385" w:type="pct"/>
            <w:tcBorders>
              <w:top w:val="single" w:sz="4" w:space="0" w:color="auto"/>
              <w:left w:val="single" w:sz="4" w:space="0" w:color="auto"/>
              <w:bottom w:val="single" w:sz="4" w:space="0" w:color="auto"/>
              <w:right w:val="single" w:sz="4" w:space="0" w:color="auto"/>
            </w:tcBorders>
          </w:tcPr>
          <w:p w14:paraId="0649CC53"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58304E50"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50393BD0"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3EB871DB" w14:textId="77777777" w:rsidR="0007419F" w:rsidRPr="009F4390" w:rsidRDefault="0007419F" w:rsidP="00471C54">
            <w:pPr>
              <w:jc w:val="center"/>
              <w:rPr>
                <w:rFonts w:ascii="Arial" w:hAnsi="Arial" w:cs="Arial"/>
                <w:sz w:val="20"/>
                <w:szCs w:val="20"/>
                <w:lang w:val="lt-LT"/>
              </w:rPr>
            </w:pPr>
          </w:p>
        </w:tc>
      </w:tr>
      <w:tr w:rsidR="0007419F" w:rsidRPr="009F4390" w14:paraId="3BBB44B5" w14:textId="77777777" w:rsidTr="00471C54">
        <w:tc>
          <w:tcPr>
            <w:tcW w:w="385" w:type="pct"/>
            <w:tcBorders>
              <w:top w:val="single" w:sz="4" w:space="0" w:color="auto"/>
              <w:left w:val="single" w:sz="4" w:space="0" w:color="auto"/>
              <w:bottom w:val="single" w:sz="4" w:space="0" w:color="auto"/>
              <w:right w:val="single" w:sz="4" w:space="0" w:color="auto"/>
            </w:tcBorders>
          </w:tcPr>
          <w:p w14:paraId="7916EC76"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7F7A52B7"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12C42D65"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0B0E395C" w14:textId="77777777" w:rsidR="0007419F" w:rsidRPr="009F4390" w:rsidRDefault="0007419F" w:rsidP="00471C54">
            <w:pPr>
              <w:jc w:val="center"/>
              <w:rPr>
                <w:rFonts w:ascii="Arial" w:hAnsi="Arial" w:cs="Arial"/>
                <w:sz w:val="20"/>
                <w:szCs w:val="20"/>
                <w:lang w:val="lt-LT"/>
              </w:rPr>
            </w:pPr>
          </w:p>
        </w:tc>
      </w:tr>
      <w:tr w:rsidR="0007419F" w:rsidRPr="009F4390" w14:paraId="6EE5A873" w14:textId="77777777" w:rsidTr="0007419F">
        <w:trPr>
          <w:trHeight w:val="70"/>
        </w:trPr>
        <w:tc>
          <w:tcPr>
            <w:tcW w:w="385" w:type="pct"/>
            <w:tcBorders>
              <w:top w:val="single" w:sz="4" w:space="0" w:color="auto"/>
              <w:left w:val="single" w:sz="4" w:space="0" w:color="auto"/>
              <w:bottom w:val="single" w:sz="4" w:space="0" w:color="auto"/>
              <w:right w:val="single" w:sz="4" w:space="0" w:color="auto"/>
            </w:tcBorders>
          </w:tcPr>
          <w:p w14:paraId="1A4795C5" w14:textId="77777777" w:rsidR="0007419F" w:rsidRPr="009F4390" w:rsidRDefault="0007419F" w:rsidP="00471C54">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7495B04" w14:textId="77777777" w:rsidR="0007419F" w:rsidRPr="009F4390" w:rsidRDefault="0007419F" w:rsidP="00471C54">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643587FC" w14:textId="77777777" w:rsidR="0007419F" w:rsidRPr="009F4390" w:rsidRDefault="0007419F" w:rsidP="00471C54">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74AEBF16" w14:textId="77777777" w:rsidR="0007419F" w:rsidRPr="009F4390" w:rsidRDefault="0007419F" w:rsidP="00471C54">
            <w:pPr>
              <w:jc w:val="center"/>
              <w:rPr>
                <w:rFonts w:ascii="Arial" w:hAnsi="Arial" w:cs="Arial"/>
                <w:sz w:val="20"/>
                <w:szCs w:val="20"/>
                <w:lang w:val="lt-LT"/>
              </w:rPr>
            </w:pPr>
          </w:p>
        </w:tc>
      </w:tr>
    </w:tbl>
    <w:p w14:paraId="7B7C2E8C" w14:textId="77777777" w:rsidR="0007419F" w:rsidRDefault="0007419F" w:rsidP="0007419F">
      <w:pPr>
        <w:ind w:left="34"/>
        <w:jc w:val="both"/>
        <w:rPr>
          <w:rFonts w:ascii="Arial" w:hAnsi="Arial" w:cs="Arial"/>
          <w:i/>
          <w:iCs/>
          <w:sz w:val="20"/>
          <w:szCs w:val="20"/>
          <w:lang w:val="lt-LT"/>
        </w:rPr>
      </w:pPr>
      <w:bookmarkStart w:id="2" w:name="_Hlk97731435"/>
      <w:r w:rsidRPr="008A4DE6">
        <w:rPr>
          <w:rFonts w:ascii="Arial" w:hAnsi="Arial" w:cs="Arial"/>
          <w:i/>
          <w:iCs/>
          <w:sz w:val="20"/>
          <w:szCs w:val="20"/>
          <w:u w:val="single"/>
          <w:lang w:val="lt-LT"/>
        </w:rPr>
        <w:t>Pastabos</w:t>
      </w:r>
      <w:r>
        <w:rPr>
          <w:rFonts w:ascii="Arial" w:hAnsi="Arial" w:cs="Arial"/>
          <w:i/>
          <w:iCs/>
          <w:sz w:val="20"/>
          <w:szCs w:val="20"/>
          <w:lang w:val="lt-LT"/>
        </w:rPr>
        <w:t>:</w:t>
      </w:r>
    </w:p>
    <w:p w14:paraId="486567C2" w14:textId="6605B42F" w:rsidR="003A7AEE" w:rsidRPr="003A7AEE" w:rsidRDefault="0007419F" w:rsidP="006636D8">
      <w:pPr>
        <w:ind w:left="34"/>
        <w:jc w:val="both"/>
        <w:rPr>
          <w:rFonts w:ascii="Arial" w:hAnsi="Arial" w:cs="Arial"/>
          <w:sz w:val="18"/>
          <w:szCs w:val="18"/>
          <w:lang w:val="lt-LT"/>
        </w:rPr>
      </w:pPr>
      <w:r w:rsidRPr="003A7AEE">
        <w:rPr>
          <w:rFonts w:ascii="Arial" w:hAnsi="Arial" w:cs="Arial"/>
          <w:i/>
          <w:iCs/>
          <w:sz w:val="18"/>
          <w:szCs w:val="18"/>
          <w:lang w:val="lt-LT"/>
        </w:rPr>
        <w:t xml:space="preserve">1. </w:t>
      </w:r>
      <w:bookmarkEnd w:id="2"/>
      <w:r w:rsidR="003A7AEE" w:rsidRPr="003A7AEE">
        <w:rPr>
          <w:rFonts w:ascii="Arial" w:hAnsi="Arial" w:cs="Arial"/>
          <w:i/>
          <w:iCs/>
          <w:sz w:val="18"/>
          <w:szCs w:val="18"/>
          <w:lang w:val="lt-LT"/>
        </w:rPr>
        <w:t>Tiekėjas ar tiekėjų grupės narys, ketinantis pasitelkti specialistą (−</w:t>
      </w:r>
      <w:proofErr w:type="spellStart"/>
      <w:r w:rsidR="003A7AEE" w:rsidRPr="003A7AEE">
        <w:rPr>
          <w:rFonts w:ascii="Arial" w:hAnsi="Arial" w:cs="Arial"/>
          <w:i/>
          <w:iCs/>
          <w:sz w:val="18"/>
          <w:szCs w:val="18"/>
          <w:lang w:val="lt-LT"/>
        </w:rPr>
        <w:t>us</w:t>
      </w:r>
      <w:proofErr w:type="spellEnd"/>
      <w:r w:rsidR="003A7AEE" w:rsidRPr="003A7AEE">
        <w:rPr>
          <w:rFonts w:ascii="Arial" w:hAnsi="Arial" w:cs="Arial"/>
          <w:i/>
          <w:iCs/>
          <w:sz w:val="18"/>
          <w:szCs w:val="18"/>
          <w:lang w:val="lt-LT"/>
        </w:rPr>
        <w:t>), kuris (−</w:t>
      </w:r>
      <w:proofErr w:type="spellStart"/>
      <w:r w:rsidR="003A7AEE" w:rsidRPr="003A7AEE">
        <w:rPr>
          <w:rFonts w:ascii="Arial" w:hAnsi="Arial" w:cs="Arial"/>
          <w:i/>
          <w:iCs/>
          <w:sz w:val="18"/>
          <w:szCs w:val="18"/>
          <w:lang w:val="lt-LT"/>
        </w:rPr>
        <w:t>ie</w:t>
      </w:r>
      <w:proofErr w:type="spellEnd"/>
      <w:r w:rsidR="003A7AEE" w:rsidRPr="003A7AEE">
        <w:rPr>
          <w:rFonts w:ascii="Arial" w:hAnsi="Arial" w:cs="Arial"/>
          <w:i/>
          <w:iCs/>
          <w:sz w:val="18"/>
          <w:szCs w:val="18"/>
          <w:lang w:val="lt-LT"/>
        </w:rPr>
        <w:t>) dirba kitoje įmonėje (ne tiekėjo ar tiekėjo grupės nario), pasiūlyme turi pateikti šio (−</w:t>
      </w:r>
      <w:proofErr w:type="spellStart"/>
      <w:r w:rsidR="003A7AEE" w:rsidRPr="003A7AEE">
        <w:rPr>
          <w:rFonts w:ascii="Arial" w:hAnsi="Arial" w:cs="Arial"/>
          <w:i/>
          <w:iCs/>
          <w:sz w:val="18"/>
          <w:szCs w:val="18"/>
          <w:lang w:val="lt-LT"/>
        </w:rPr>
        <w:t>ių</w:t>
      </w:r>
      <w:proofErr w:type="spellEnd"/>
      <w:r w:rsidR="003A7AEE" w:rsidRPr="003A7AEE">
        <w:rPr>
          <w:rFonts w:ascii="Arial" w:hAnsi="Arial" w:cs="Arial"/>
          <w:i/>
          <w:iCs/>
          <w:sz w:val="18"/>
          <w:szCs w:val="18"/>
          <w:lang w:val="lt-LT"/>
        </w:rPr>
        <w:t>) specialisto (−ų) sutikimą(−</w:t>
      </w:r>
      <w:proofErr w:type="spellStart"/>
      <w:r w:rsidR="003A7AEE" w:rsidRPr="003A7AEE">
        <w:rPr>
          <w:rFonts w:ascii="Arial" w:hAnsi="Arial" w:cs="Arial"/>
          <w:i/>
          <w:iCs/>
          <w:sz w:val="18"/>
          <w:szCs w:val="18"/>
          <w:lang w:val="lt-LT"/>
        </w:rPr>
        <w:t>us</w:t>
      </w:r>
      <w:proofErr w:type="spellEnd"/>
      <w:r w:rsidR="003A7AEE" w:rsidRPr="003A7AEE">
        <w:rPr>
          <w:rFonts w:ascii="Arial" w:hAnsi="Arial" w:cs="Arial"/>
          <w:i/>
          <w:iCs/>
          <w:sz w:val="18"/>
          <w:szCs w:val="18"/>
          <w:lang w:val="lt-LT"/>
        </w:rPr>
        <w:t xml:space="preserve">) (Pirkimo sąlygų 5 priedas) vykdyti </w:t>
      </w:r>
      <w:r w:rsidR="003A7AEE">
        <w:rPr>
          <w:rFonts w:ascii="Arial" w:hAnsi="Arial" w:cs="Arial"/>
          <w:i/>
          <w:iCs/>
          <w:sz w:val="18"/>
          <w:szCs w:val="18"/>
          <w:lang w:val="lt-LT"/>
        </w:rPr>
        <w:t>5</w:t>
      </w:r>
      <w:r w:rsidR="003A7AEE" w:rsidRPr="003A7AEE">
        <w:rPr>
          <w:rFonts w:ascii="Arial" w:hAnsi="Arial" w:cs="Arial"/>
          <w:i/>
          <w:iCs/>
          <w:sz w:val="18"/>
          <w:szCs w:val="18"/>
          <w:lang w:val="lt-LT"/>
        </w:rPr>
        <w:t xml:space="preserve"> lentelė</w:t>
      </w:r>
      <w:r w:rsidR="003A7AEE">
        <w:rPr>
          <w:rFonts w:ascii="Arial" w:hAnsi="Arial" w:cs="Arial"/>
          <w:i/>
          <w:iCs/>
          <w:sz w:val="18"/>
          <w:szCs w:val="18"/>
          <w:lang w:val="lt-LT"/>
        </w:rPr>
        <w:t>je</w:t>
      </w:r>
      <w:r w:rsidR="003A7AEE" w:rsidRPr="003A7AEE">
        <w:rPr>
          <w:rFonts w:ascii="Arial" w:hAnsi="Arial" w:cs="Arial"/>
          <w:i/>
          <w:iCs/>
          <w:sz w:val="18"/>
          <w:szCs w:val="18"/>
          <w:lang w:val="lt-LT"/>
        </w:rPr>
        <w:t xml:space="preserve"> nurodyt</w:t>
      </w:r>
      <w:r w:rsidR="003A7AEE">
        <w:rPr>
          <w:rFonts w:ascii="Arial" w:hAnsi="Arial" w:cs="Arial"/>
          <w:i/>
          <w:iCs/>
          <w:sz w:val="18"/>
          <w:szCs w:val="18"/>
          <w:lang w:val="lt-LT"/>
        </w:rPr>
        <w:t>ą</w:t>
      </w:r>
      <w:r w:rsidR="003A7AEE" w:rsidRPr="003A7AEE">
        <w:rPr>
          <w:rFonts w:ascii="Arial" w:hAnsi="Arial" w:cs="Arial"/>
          <w:i/>
          <w:iCs/>
          <w:sz w:val="18"/>
          <w:szCs w:val="18"/>
          <w:lang w:val="lt-LT"/>
        </w:rPr>
        <w:t xml:space="preserve">  Pirkimo sutarties dalį ir tiekėjo ar tiekėjų grupės nario patvirtinimą, kad laimėjus pirkimą, įdarbins minėtą (−</w:t>
      </w:r>
      <w:proofErr w:type="spellStart"/>
      <w:r w:rsidR="003A7AEE" w:rsidRPr="003A7AEE">
        <w:rPr>
          <w:rFonts w:ascii="Arial" w:hAnsi="Arial" w:cs="Arial"/>
          <w:i/>
          <w:iCs/>
          <w:sz w:val="18"/>
          <w:szCs w:val="18"/>
          <w:lang w:val="lt-LT"/>
        </w:rPr>
        <w:t>us</w:t>
      </w:r>
      <w:proofErr w:type="spellEnd"/>
      <w:r w:rsidR="003A7AEE" w:rsidRPr="003A7AEE">
        <w:rPr>
          <w:rFonts w:ascii="Arial" w:hAnsi="Arial" w:cs="Arial"/>
          <w:i/>
          <w:iCs/>
          <w:sz w:val="18"/>
          <w:szCs w:val="18"/>
          <w:lang w:val="lt-LT"/>
        </w:rPr>
        <w:t>) specialistą/ ekspertą (−</w:t>
      </w:r>
      <w:proofErr w:type="spellStart"/>
      <w:r w:rsidR="003A7AEE" w:rsidRPr="003A7AEE">
        <w:rPr>
          <w:rFonts w:ascii="Arial" w:hAnsi="Arial" w:cs="Arial"/>
          <w:i/>
          <w:iCs/>
          <w:sz w:val="18"/>
          <w:szCs w:val="18"/>
          <w:lang w:val="lt-LT"/>
        </w:rPr>
        <w:t>us</w:t>
      </w:r>
      <w:proofErr w:type="spellEnd"/>
      <w:r w:rsidR="003A7AEE" w:rsidRPr="003A7AEE">
        <w:rPr>
          <w:rFonts w:ascii="Arial" w:hAnsi="Arial" w:cs="Arial"/>
          <w:i/>
          <w:iCs/>
          <w:sz w:val="18"/>
          <w:szCs w:val="18"/>
          <w:lang w:val="lt-LT"/>
        </w:rPr>
        <w:t>).</w:t>
      </w:r>
    </w:p>
    <w:p w14:paraId="5F601EB0" w14:textId="77777777" w:rsidR="00D960A1" w:rsidRPr="00FF1C0A" w:rsidRDefault="00D960A1" w:rsidP="00D960A1">
      <w:pPr>
        <w:jc w:val="center"/>
        <w:rPr>
          <w:rFonts w:ascii="Arial" w:hAnsi="Arial" w:cs="Arial"/>
          <w:sz w:val="20"/>
          <w:szCs w:val="20"/>
          <w:lang w:val="lt-LT"/>
        </w:rPr>
      </w:pPr>
    </w:p>
    <w:p w14:paraId="1127D55D" w14:textId="77777777" w:rsidR="0007419F" w:rsidRDefault="00D960A1" w:rsidP="0007419F">
      <w:pPr>
        <w:jc w:val="both"/>
        <w:rPr>
          <w:rFonts w:ascii="Arial" w:hAnsi="Arial" w:cs="Arial"/>
          <w:sz w:val="20"/>
          <w:szCs w:val="20"/>
          <w:lang w:val="lt-LT"/>
        </w:rPr>
      </w:pPr>
      <w:r w:rsidRPr="00FF1C0A">
        <w:rPr>
          <w:rFonts w:ascii="Arial" w:hAnsi="Arial" w:cs="Arial"/>
          <w:sz w:val="20"/>
          <w:szCs w:val="20"/>
          <w:lang w:val="lt-LT"/>
        </w:rPr>
        <w:t xml:space="preserve">Vykdant sutartį bus pasitelkiami šie subtiekėjai (subrangovai, subteikėjai), kurių kvalifikacija nesiremiama </w:t>
      </w:r>
      <w:r w:rsidRPr="00FF1C0A">
        <w:rPr>
          <w:rFonts w:ascii="Arial" w:hAnsi="Arial" w:cs="Arial"/>
          <w:i/>
          <w:iCs/>
          <w:color w:val="000000"/>
          <w:sz w:val="20"/>
          <w:szCs w:val="20"/>
          <w:lang w:val="lt-LT"/>
        </w:rPr>
        <w:t>(pildyti, jei taikoma)</w:t>
      </w:r>
      <w:r w:rsidRPr="00FF1C0A">
        <w:rPr>
          <w:rFonts w:ascii="Arial" w:hAnsi="Arial" w:cs="Arial"/>
          <w:sz w:val="20"/>
          <w:szCs w:val="20"/>
          <w:lang w:val="lt-LT"/>
        </w:rPr>
        <w:t>:</w:t>
      </w:r>
    </w:p>
    <w:p w14:paraId="07E50B4B" w14:textId="033DF810" w:rsidR="00D960A1" w:rsidRPr="006E5313" w:rsidRDefault="003A7AEE" w:rsidP="0007419F">
      <w:pPr>
        <w:jc w:val="right"/>
        <w:rPr>
          <w:rFonts w:ascii="Arial" w:hAnsi="Arial" w:cs="Arial"/>
          <w:i/>
          <w:iCs/>
          <w:sz w:val="18"/>
          <w:szCs w:val="18"/>
          <w:lang w:val="lt-LT"/>
        </w:rPr>
      </w:pPr>
      <w:r w:rsidRPr="006E5313">
        <w:rPr>
          <w:rFonts w:ascii="Arial" w:hAnsi="Arial" w:cs="Arial"/>
          <w:i/>
          <w:iCs/>
          <w:sz w:val="18"/>
          <w:szCs w:val="18"/>
          <w:lang w:val="lt-LT"/>
        </w:rPr>
        <w:t>6</w:t>
      </w:r>
      <w:r w:rsidR="00D960A1" w:rsidRPr="006E5313">
        <w:rPr>
          <w:rFonts w:ascii="Arial" w:hAnsi="Arial" w:cs="Arial"/>
          <w:i/>
          <w:iCs/>
          <w:sz w:val="18"/>
          <w:szCs w:val="18"/>
          <w:lang w:val="lt-LT"/>
        </w:rPr>
        <w:t xml:space="preserve"> lentelė</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
        <w:gridCol w:w="3684"/>
        <w:gridCol w:w="2133"/>
        <w:gridCol w:w="3005"/>
      </w:tblGrid>
      <w:tr w:rsidR="00D960A1" w:rsidRPr="00FF1C0A" w14:paraId="3BAB9BD4" w14:textId="77777777">
        <w:tc>
          <w:tcPr>
            <w:tcW w:w="385" w:type="pct"/>
            <w:tcBorders>
              <w:top w:val="single" w:sz="4" w:space="0" w:color="auto"/>
              <w:left w:val="single" w:sz="4" w:space="0" w:color="auto"/>
              <w:bottom w:val="single" w:sz="4" w:space="0" w:color="auto"/>
              <w:right w:val="single" w:sz="4" w:space="0" w:color="auto"/>
            </w:tcBorders>
            <w:vAlign w:val="center"/>
            <w:hideMark/>
          </w:tcPr>
          <w:p w14:paraId="78EEEFB8"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1927" w:type="pct"/>
            <w:tcBorders>
              <w:top w:val="single" w:sz="4" w:space="0" w:color="auto"/>
              <w:left w:val="single" w:sz="4" w:space="0" w:color="auto"/>
              <w:bottom w:val="single" w:sz="4" w:space="0" w:color="auto"/>
              <w:right w:val="single" w:sz="4" w:space="0" w:color="auto"/>
            </w:tcBorders>
            <w:vAlign w:val="center"/>
            <w:hideMark/>
          </w:tcPr>
          <w:p w14:paraId="016F5DE2"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Subtiekėjo pavadinimas / rekvizitai</w:t>
            </w:r>
          </w:p>
        </w:tc>
        <w:tc>
          <w:tcPr>
            <w:tcW w:w="1116" w:type="pct"/>
            <w:tcBorders>
              <w:top w:val="single" w:sz="4" w:space="0" w:color="auto"/>
              <w:left w:val="single" w:sz="4" w:space="0" w:color="auto"/>
              <w:bottom w:val="single" w:sz="4" w:space="0" w:color="auto"/>
              <w:right w:val="single" w:sz="4" w:space="0" w:color="auto"/>
            </w:tcBorders>
            <w:vAlign w:val="center"/>
            <w:hideMark/>
          </w:tcPr>
          <w:p w14:paraId="28715A48"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Procentinė</w:t>
            </w:r>
          </w:p>
          <w:p w14:paraId="1FA131F5"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sutarties dalis</w:t>
            </w:r>
          </w:p>
        </w:tc>
        <w:tc>
          <w:tcPr>
            <w:tcW w:w="1572" w:type="pct"/>
            <w:tcBorders>
              <w:top w:val="single" w:sz="4" w:space="0" w:color="auto"/>
              <w:left w:val="single" w:sz="4" w:space="0" w:color="auto"/>
              <w:bottom w:val="single" w:sz="4" w:space="0" w:color="auto"/>
              <w:right w:val="single" w:sz="4" w:space="0" w:color="auto"/>
            </w:tcBorders>
          </w:tcPr>
          <w:p w14:paraId="06065305"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Atliekamų darbų (paslaugų) pavadinimas</w:t>
            </w:r>
          </w:p>
        </w:tc>
      </w:tr>
      <w:tr w:rsidR="00D960A1" w:rsidRPr="00FF1C0A" w14:paraId="18596420" w14:textId="77777777">
        <w:tc>
          <w:tcPr>
            <w:tcW w:w="385" w:type="pct"/>
            <w:tcBorders>
              <w:top w:val="single" w:sz="4" w:space="0" w:color="auto"/>
              <w:left w:val="single" w:sz="4" w:space="0" w:color="auto"/>
              <w:bottom w:val="single" w:sz="4" w:space="0" w:color="auto"/>
              <w:right w:val="single" w:sz="4" w:space="0" w:color="auto"/>
            </w:tcBorders>
          </w:tcPr>
          <w:p w14:paraId="4185EE44"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A128B8E"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4480B328"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1865E6F1" w14:textId="77777777" w:rsidR="00D960A1" w:rsidRPr="00FF1C0A" w:rsidRDefault="00D960A1">
            <w:pPr>
              <w:jc w:val="center"/>
              <w:rPr>
                <w:rFonts w:ascii="Arial" w:hAnsi="Arial" w:cs="Arial"/>
                <w:sz w:val="20"/>
                <w:szCs w:val="20"/>
                <w:lang w:val="lt-LT"/>
              </w:rPr>
            </w:pPr>
          </w:p>
        </w:tc>
      </w:tr>
      <w:tr w:rsidR="00D960A1" w:rsidRPr="00FF1C0A" w14:paraId="22CDD820" w14:textId="77777777">
        <w:tc>
          <w:tcPr>
            <w:tcW w:w="385" w:type="pct"/>
            <w:tcBorders>
              <w:top w:val="single" w:sz="4" w:space="0" w:color="auto"/>
              <w:left w:val="single" w:sz="4" w:space="0" w:color="auto"/>
              <w:bottom w:val="single" w:sz="4" w:space="0" w:color="auto"/>
              <w:right w:val="single" w:sz="4" w:space="0" w:color="auto"/>
            </w:tcBorders>
          </w:tcPr>
          <w:p w14:paraId="3862D86C"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431574EF"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2933DC87"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459FE981" w14:textId="77777777" w:rsidR="00D960A1" w:rsidRPr="00FF1C0A" w:rsidRDefault="00D960A1">
            <w:pPr>
              <w:jc w:val="center"/>
              <w:rPr>
                <w:rFonts w:ascii="Arial" w:hAnsi="Arial" w:cs="Arial"/>
                <w:sz w:val="20"/>
                <w:szCs w:val="20"/>
                <w:lang w:val="lt-LT"/>
              </w:rPr>
            </w:pPr>
          </w:p>
        </w:tc>
      </w:tr>
      <w:tr w:rsidR="00D960A1" w:rsidRPr="00FF1C0A" w14:paraId="054A9C81" w14:textId="77777777">
        <w:tc>
          <w:tcPr>
            <w:tcW w:w="385" w:type="pct"/>
            <w:tcBorders>
              <w:top w:val="single" w:sz="4" w:space="0" w:color="auto"/>
              <w:left w:val="single" w:sz="4" w:space="0" w:color="auto"/>
              <w:bottom w:val="single" w:sz="4" w:space="0" w:color="auto"/>
              <w:right w:val="single" w:sz="4" w:space="0" w:color="auto"/>
            </w:tcBorders>
          </w:tcPr>
          <w:p w14:paraId="4DE90A6F" w14:textId="77777777" w:rsidR="00D960A1" w:rsidRPr="00FF1C0A" w:rsidRDefault="00D960A1">
            <w:pPr>
              <w:jc w:val="center"/>
              <w:rPr>
                <w:rFonts w:ascii="Arial" w:hAnsi="Arial" w:cs="Arial"/>
                <w:sz w:val="20"/>
                <w:szCs w:val="20"/>
                <w:lang w:val="lt-LT"/>
              </w:rPr>
            </w:pPr>
          </w:p>
        </w:tc>
        <w:tc>
          <w:tcPr>
            <w:tcW w:w="1927" w:type="pct"/>
            <w:tcBorders>
              <w:top w:val="single" w:sz="4" w:space="0" w:color="auto"/>
              <w:left w:val="single" w:sz="4" w:space="0" w:color="auto"/>
              <w:bottom w:val="single" w:sz="4" w:space="0" w:color="auto"/>
              <w:right w:val="single" w:sz="4" w:space="0" w:color="auto"/>
            </w:tcBorders>
          </w:tcPr>
          <w:p w14:paraId="004210C1" w14:textId="77777777" w:rsidR="00D960A1" w:rsidRPr="00FF1C0A" w:rsidRDefault="00D960A1">
            <w:pPr>
              <w:jc w:val="center"/>
              <w:rPr>
                <w:rFonts w:ascii="Arial" w:hAnsi="Arial" w:cs="Arial"/>
                <w:sz w:val="20"/>
                <w:szCs w:val="20"/>
                <w:lang w:val="lt-LT"/>
              </w:rPr>
            </w:pPr>
          </w:p>
        </w:tc>
        <w:tc>
          <w:tcPr>
            <w:tcW w:w="1116" w:type="pct"/>
            <w:tcBorders>
              <w:top w:val="single" w:sz="4" w:space="0" w:color="auto"/>
              <w:left w:val="single" w:sz="4" w:space="0" w:color="auto"/>
              <w:bottom w:val="single" w:sz="4" w:space="0" w:color="auto"/>
              <w:right w:val="single" w:sz="4" w:space="0" w:color="auto"/>
            </w:tcBorders>
          </w:tcPr>
          <w:p w14:paraId="01897A15" w14:textId="77777777" w:rsidR="00D960A1" w:rsidRPr="00FF1C0A" w:rsidRDefault="00D960A1">
            <w:pPr>
              <w:jc w:val="center"/>
              <w:rPr>
                <w:rFonts w:ascii="Arial" w:hAnsi="Arial" w:cs="Arial"/>
                <w:sz w:val="20"/>
                <w:szCs w:val="20"/>
                <w:lang w:val="lt-LT"/>
              </w:rPr>
            </w:pPr>
          </w:p>
        </w:tc>
        <w:tc>
          <w:tcPr>
            <w:tcW w:w="1572" w:type="pct"/>
            <w:tcBorders>
              <w:top w:val="single" w:sz="4" w:space="0" w:color="auto"/>
              <w:left w:val="single" w:sz="4" w:space="0" w:color="auto"/>
              <w:bottom w:val="single" w:sz="4" w:space="0" w:color="auto"/>
              <w:right w:val="single" w:sz="4" w:space="0" w:color="auto"/>
            </w:tcBorders>
          </w:tcPr>
          <w:p w14:paraId="121D336D" w14:textId="77777777" w:rsidR="00D960A1" w:rsidRPr="00FF1C0A" w:rsidRDefault="00D960A1">
            <w:pPr>
              <w:jc w:val="center"/>
              <w:rPr>
                <w:rFonts w:ascii="Arial" w:hAnsi="Arial" w:cs="Arial"/>
                <w:sz w:val="20"/>
                <w:szCs w:val="20"/>
                <w:lang w:val="lt-LT"/>
              </w:rPr>
            </w:pPr>
          </w:p>
        </w:tc>
      </w:tr>
    </w:tbl>
    <w:p w14:paraId="0C0DBAAB" w14:textId="66B5A73D" w:rsidR="00FB01E8" w:rsidRDefault="00FB01E8" w:rsidP="00D960A1">
      <w:pPr>
        <w:jc w:val="both"/>
        <w:rPr>
          <w:rFonts w:ascii="Arial" w:hAnsi="Arial" w:cs="Arial"/>
          <w:i/>
          <w:iCs/>
          <w:sz w:val="20"/>
          <w:szCs w:val="20"/>
          <w:lang w:val="lt-LT"/>
        </w:rPr>
      </w:pPr>
      <w:r w:rsidRPr="00FB01E8">
        <w:rPr>
          <w:rFonts w:ascii="Arial" w:hAnsi="Arial" w:cs="Arial"/>
          <w:i/>
          <w:iCs/>
          <w:sz w:val="20"/>
          <w:szCs w:val="20"/>
          <w:u w:val="single"/>
          <w:lang w:val="lt-LT"/>
        </w:rPr>
        <w:t>Pastabos</w:t>
      </w:r>
      <w:r>
        <w:rPr>
          <w:rFonts w:ascii="Arial" w:hAnsi="Arial" w:cs="Arial"/>
          <w:i/>
          <w:iCs/>
          <w:sz w:val="20"/>
          <w:szCs w:val="20"/>
          <w:lang w:val="lt-LT"/>
        </w:rPr>
        <w:t>:</w:t>
      </w:r>
    </w:p>
    <w:p w14:paraId="1A62A6A1" w14:textId="38B45880" w:rsidR="00D960A1" w:rsidRPr="00FF1C0A" w:rsidRDefault="00D960A1" w:rsidP="00D960A1">
      <w:pPr>
        <w:jc w:val="both"/>
        <w:rPr>
          <w:rFonts w:ascii="Arial" w:hAnsi="Arial" w:cs="Arial"/>
          <w:i/>
          <w:iCs/>
          <w:sz w:val="20"/>
          <w:szCs w:val="20"/>
          <w:lang w:val="lt-LT"/>
        </w:rPr>
      </w:pPr>
      <w:r w:rsidRPr="00FF1C0A">
        <w:rPr>
          <w:rFonts w:ascii="Arial" w:hAnsi="Arial" w:cs="Arial"/>
          <w:i/>
          <w:iCs/>
          <w:sz w:val="20"/>
          <w:szCs w:val="20"/>
          <w:lang w:val="lt-LT"/>
        </w:rPr>
        <w:t xml:space="preserve">Tiekėjas, ketinantis pasitelkti subtiekėjus (subrangovus, subteikėjus), kartu su pasiūlymu turi pateikti subtiekėjų sutikimus (pirkimo sąlygų </w:t>
      </w:r>
      <w:r w:rsidR="00953A28">
        <w:rPr>
          <w:rFonts w:ascii="Arial" w:hAnsi="Arial" w:cs="Arial"/>
          <w:i/>
          <w:iCs/>
          <w:sz w:val="20"/>
          <w:szCs w:val="20"/>
          <w:lang w:val="lt-LT"/>
        </w:rPr>
        <w:t>5</w:t>
      </w:r>
      <w:r w:rsidRPr="00FF1C0A">
        <w:rPr>
          <w:rFonts w:ascii="Arial" w:hAnsi="Arial" w:cs="Arial"/>
          <w:i/>
          <w:iCs/>
          <w:sz w:val="20"/>
          <w:szCs w:val="20"/>
          <w:lang w:val="lt-LT"/>
        </w:rPr>
        <w:t xml:space="preserve"> priedas).</w:t>
      </w:r>
    </w:p>
    <w:p w14:paraId="5DCA0875" w14:textId="77777777" w:rsidR="00D960A1" w:rsidRPr="00FF1C0A" w:rsidRDefault="00D960A1" w:rsidP="00D960A1">
      <w:pPr>
        <w:jc w:val="both"/>
        <w:rPr>
          <w:rFonts w:ascii="Arial" w:hAnsi="Arial" w:cs="Arial"/>
          <w:i/>
          <w:iCs/>
          <w:sz w:val="20"/>
          <w:szCs w:val="20"/>
          <w:lang w:val="lt-LT"/>
        </w:rPr>
      </w:pPr>
    </w:p>
    <w:p w14:paraId="26FFD743" w14:textId="77777777" w:rsidR="00D960A1" w:rsidRPr="00FF1C0A" w:rsidRDefault="00D960A1" w:rsidP="00FB6ACD">
      <w:pPr>
        <w:jc w:val="both"/>
        <w:rPr>
          <w:rFonts w:ascii="Arial" w:hAnsi="Arial" w:cs="Arial"/>
          <w:sz w:val="20"/>
          <w:szCs w:val="20"/>
          <w:lang w:val="lt-LT"/>
        </w:rPr>
      </w:pPr>
      <w:r w:rsidRPr="00FF1C0A">
        <w:rPr>
          <w:rFonts w:ascii="Arial" w:hAnsi="Arial" w:cs="Arial"/>
          <w:sz w:val="20"/>
          <w:szCs w:val="20"/>
          <w:lang w:val="lt-LT"/>
        </w:rPr>
        <w:t>Kartu su pasiūlymu pateikiami šie dokumentai (</w:t>
      </w:r>
      <w:r w:rsidRPr="00FF1C0A">
        <w:rPr>
          <w:rFonts w:ascii="Arial" w:hAnsi="Arial" w:cs="Arial"/>
          <w:i/>
          <w:sz w:val="20"/>
          <w:szCs w:val="20"/>
          <w:lang w:val="lt-LT"/>
        </w:rPr>
        <w:t>jei būtina pateikti</w:t>
      </w:r>
      <w:r w:rsidRPr="00FF1C0A">
        <w:rPr>
          <w:rFonts w:ascii="Arial" w:hAnsi="Arial" w:cs="Arial"/>
          <w:sz w:val="20"/>
          <w:szCs w:val="20"/>
          <w:lang w:val="lt-LT"/>
        </w:rPr>
        <w:t>):</w:t>
      </w:r>
    </w:p>
    <w:p w14:paraId="3FF1DA77" w14:textId="7E46955E" w:rsidR="00D960A1" w:rsidRPr="006E5313" w:rsidRDefault="003A7AEE" w:rsidP="00D960A1">
      <w:pPr>
        <w:ind w:firstLine="567"/>
        <w:jc w:val="right"/>
        <w:rPr>
          <w:rFonts w:ascii="Arial" w:hAnsi="Arial" w:cs="Arial"/>
          <w:i/>
          <w:iCs/>
          <w:sz w:val="18"/>
          <w:szCs w:val="18"/>
          <w:lang w:val="lt-LT"/>
        </w:rPr>
      </w:pPr>
      <w:r w:rsidRPr="006E5313">
        <w:rPr>
          <w:rFonts w:ascii="Arial" w:hAnsi="Arial" w:cs="Arial"/>
          <w:i/>
          <w:iCs/>
          <w:sz w:val="18"/>
          <w:szCs w:val="18"/>
          <w:lang w:val="lt-LT"/>
        </w:rPr>
        <w:t>7</w:t>
      </w:r>
      <w:r w:rsidR="00D960A1" w:rsidRPr="006E5313">
        <w:rPr>
          <w:rFonts w:ascii="Arial" w:hAnsi="Arial" w:cs="Arial"/>
          <w:i/>
          <w:iCs/>
          <w:sz w:val="18"/>
          <w:szCs w:val="18"/>
          <w:lang w:val="lt-LT"/>
        </w:rPr>
        <w:t xml:space="preserve"> lentelė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5"/>
        <w:gridCol w:w="5954"/>
        <w:gridCol w:w="2959"/>
      </w:tblGrid>
      <w:tr w:rsidR="00D960A1" w:rsidRPr="00FF1C0A" w14:paraId="4F74EA98" w14:textId="77777777">
        <w:tc>
          <w:tcPr>
            <w:tcW w:w="815" w:type="dxa"/>
            <w:vAlign w:val="center"/>
          </w:tcPr>
          <w:p w14:paraId="3C56D8C1"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5954" w:type="dxa"/>
            <w:vAlign w:val="center"/>
          </w:tcPr>
          <w:p w14:paraId="6AC62F90"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Pateiktų dokumentų pavadinimas</w:t>
            </w:r>
          </w:p>
        </w:tc>
        <w:tc>
          <w:tcPr>
            <w:tcW w:w="2959" w:type="dxa"/>
            <w:vAlign w:val="center"/>
          </w:tcPr>
          <w:p w14:paraId="501BA424" w14:textId="677AE0C2"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Dokumento puslapių skaičius</w:t>
            </w:r>
            <w:r w:rsidR="003A7AEE">
              <w:rPr>
                <w:rFonts w:ascii="Arial" w:hAnsi="Arial" w:cs="Arial"/>
                <w:sz w:val="20"/>
                <w:szCs w:val="20"/>
                <w:lang w:val="lt-LT"/>
              </w:rPr>
              <w:t>, prisegto dokumento (failo) pavadinimas</w:t>
            </w:r>
          </w:p>
        </w:tc>
      </w:tr>
      <w:tr w:rsidR="00D960A1" w:rsidRPr="00FF1C0A" w14:paraId="08FAE629" w14:textId="77777777">
        <w:tc>
          <w:tcPr>
            <w:tcW w:w="815" w:type="dxa"/>
            <w:vAlign w:val="center"/>
          </w:tcPr>
          <w:p w14:paraId="5358AA2D" w14:textId="77777777" w:rsidR="00D960A1" w:rsidRPr="00FF1C0A" w:rsidRDefault="00D960A1">
            <w:pPr>
              <w:jc w:val="center"/>
              <w:rPr>
                <w:rFonts w:ascii="Arial" w:hAnsi="Arial" w:cs="Arial"/>
                <w:sz w:val="20"/>
                <w:szCs w:val="20"/>
                <w:lang w:val="lt-LT"/>
              </w:rPr>
            </w:pPr>
          </w:p>
        </w:tc>
        <w:tc>
          <w:tcPr>
            <w:tcW w:w="5954" w:type="dxa"/>
            <w:vAlign w:val="center"/>
          </w:tcPr>
          <w:p w14:paraId="0B855BD7" w14:textId="77777777" w:rsidR="00D960A1" w:rsidRPr="00FF1C0A" w:rsidRDefault="00D960A1">
            <w:pPr>
              <w:jc w:val="center"/>
              <w:rPr>
                <w:rFonts w:ascii="Arial" w:hAnsi="Arial" w:cs="Arial"/>
                <w:sz w:val="20"/>
                <w:szCs w:val="20"/>
                <w:lang w:val="lt-LT"/>
              </w:rPr>
            </w:pPr>
          </w:p>
        </w:tc>
        <w:tc>
          <w:tcPr>
            <w:tcW w:w="2959" w:type="dxa"/>
            <w:vAlign w:val="center"/>
          </w:tcPr>
          <w:p w14:paraId="1620F244" w14:textId="77777777" w:rsidR="00D960A1" w:rsidRPr="00FF1C0A" w:rsidRDefault="00D960A1">
            <w:pPr>
              <w:jc w:val="center"/>
              <w:rPr>
                <w:rFonts w:ascii="Arial" w:hAnsi="Arial" w:cs="Arial"/>
                <w:sz w:val="20"/>
                <w:szCs w:val="20"/>
                <w:lang w:val="lt-LT"/>
              </w:rPr>
            </w:pPr>
          </w:p>
        </w:tc>
      </w:tr>
      <w:tr w:rsidR="00D960A1" w:rsidRPr="00FF1C0A" w14:paraId="53D85A55" w14:textId="77777777">
        <w:tc>
          <w:tcPr>
            <w:tcW w:w="815" w:type="dxa"/>
            <w:vAlign w:val="center"/>
          </w:tcPr>
          <w:p w14:paraId="1C5C6300" w14:textId="77777777" w:rsidR="00D960A1" w:rsidRPr="00FF1C0A" w:rsidRDefault="00D960A1">
            <w:pPr>
              <w:jc w:val="center"/>
              <w:rPr>
                <w:rFonts w:ascii="Arial" w:hAnsi="Arial" w:cs="Arial"/>
                <w:sz w:val="20"/>
                <w:szCs w:val="20"/>
                <w:lang w:val="lt-LT"/>
              </w:rPr>
            </w:pPr>
          </w:p>
        </w:tc>
        <w:tc>
          <w:tcPr>
            <w:tcW w:w="5954" w:type="dxa"/>
            <w:vAlign w:val="center"/>
          </w:tcPr>
          <w:p w14:paraId="1F4EC201" w14:textId="77777777" w:rsidR="00D960A1" w:rsidRPr="00FF1C0A" w:rsidRDefault="00D960A1">
            <w:pPr>
              <w:jc w:val="center"/>
              <w:rPr>
                <w:rFonts w:ascii="Arial" w:hAnsi="Arial" w:cs="Arial"/>
                <w:sz w:val="20"/>
                <w:szCs w:val="20"/>
                <w:lang w:val="lt-LT"/>
              </w:rPr>
            </w:pPr>
          </w:p>
        </w:tc>
        <w:tc>
          <w:tcPr>
            <w:tcW w:w="2959" w:type="dxa"/>
            <w:vAlign w:val="center"/>
          </w:tcPr>
          <w:p w14:paraId="2B757363" w14:textId="77777777" w:rsidR="00D960A1" w:rsidRPr="00FF1C0A" w:rsidRDefault="00D960A1">
            <w:pPr>
              <w:jc w:val="center"/>
              <w:rPr>
                <w:rFonts w:ascii="Arial" w:hAnsi="Arial" w:cs="Arial"/>
                <w:sz w:val="20"/>
                <w:szCs w:val="20"/>
                <w:lang w:val="lt-LT"/>
              </w:rPr>
            </w:pPr>
          </w:p>
        </w:tc>
      </w:tr>
      <w:tr w:rsidR="00D960A1" w:rsidRPr="00FF1C0A" w14:paraId="65DA7EA8" w14:textId="77777777">
        <w:tc>
          <w:tcPr>
            <w:tcW w:w="815" w:type="dxa"/>
            <w:vAlign w:val="center"/>
          </w:tcPr>
          <w:p w14:paraId="2E0E3FA7" w14:textId="77777777" w:rsidR="00D960A1" w:rsidRPr="00FF1C0A" w:rsidRDefault="00D960A1">
            <w:pPr>
              <w:jc w:val="center"/>
              <w:rPr>
                <w:rFonts w:ascii="Arial" w:hAnsi="Arial" w:cs="Arial"/>
                <w:sz w:val="20"/>
                <w:szCs w:val="20"/>
                <w:lang w:val="lt-LT"/>
              </w:rPr>
            </w:pPr>
          </w:p>
        </w:tc>
        <w:tc>
          <w:tcPr>
            <w:tcW w:w="5954" w:type="dxa"/>
            <w:vAlign w:val="center"/>
          </w:tcPr>
          <w:p w14:paraId="73ACBC29" w14:textId="77777777" w:rsidR="00D960A1" w:rsidRPr="00FF1C0A" w:rsidRDefault="00D960A1">
            <w:pPr>
              <w:jc w:val="center"/>
              <w:rPr>
                <w:rFonts w:ascii="Arial" w:hAnsi="Arial" w:cs="Arial"/>
                <w:sz w:val="20"/>
                <w:szCs w:val="20"/>
                <w:lang w:val="lt-LT"/>
              </w:rPr>
            </w:pPr>
          </w:p>
        </w:tc>
        <w:tc>
          <w:tcPr>
            <w:tcW w:w="2959" w:type="dxa"/>
            <w:vAlign w:val="center"/>
          </w:tcPr>
          <w:p w14:paraId="44BB7093" w14:textId="77777777" w:rsidR="00D960A1" w:rsidRPr="00FF1C0A" w:rsidRDefault="00D960A1">
            <w:pPr>
              <w:jc w:val="center"/>
              <w:rPr>
                <w:rFonts w:ascii="Arial" w:hAnsi="Arial" w:cs="Arial"/>
                <w:sz w:val="20"/>
                <w:szCs w:val="20"/>
                <w:lang w:val="lt-LT"/>
              </w:rPr>
            </w:pPr>
          </w:p>
        </w:tc>
      </w:tr>
    </w:tbl>
    <w:p w14:paraId="0A39E946" w14:textId="77777777" w:rsidR="00D960A1" w:rsidRPr="00FF1C0A" w:rsidRDefault="00D960A1" w:rsidP="00D960A1">
      <w:pPr>
        <w:jc w:val="center"/>
        <w:rPr>
          <w:rFonts w:ascii="Arial" w:hAnsi="Arial" w:cs="Arial"/>
          <w:sz w:val="20"/>
          <w:szCs w:val="20"/>
          <w:lang w:val="lt-LT"/>
        </w:rPr>
      </w:pPr>
    </w:p>
    <w:p w14:paraId="6AB6C7AB" w14:textId="77777777" w:rsidR="00D960A1" w:rsidRPr="00FF1C0A" w:rsidRDefault="00D960A1" w:rsidP="00FB6ACD">
      <w:pPr>
        <w:jc w:val="both"/>
        <w:rPr>
          <w:rFonts w:ascii="Arial" w:hAnsi="Arial" w:cs="Arial"/>
          <w:i/>
          <w:sz w:val="20"/>
          <w:szCs w:val="20"/>
          <w:lang w:val="lt-LT"/>
        </w:rPr>
      </w:pPr>
      <w:r w:rsidRPr="00FF1C0A">
        <w:rPr>
          <w:rFonts w:ascii="Arial" w:hAnsi="Arial" w:cs="Arial"/>
          <w:sz w:val="20"/>
          <w:szCs w:val="20"/>
          <w:lang w:val="lt-LT"/>
        </w:rPr>
        <w:t>Ši pasiūlyme nurodyta informacija yra konfidenciali (</w:t>
      </w:r>
      <w:r w:rsidRPr="00FF1C0A">
        <w:rPr>
          <w:rFonts w:ascii="Arial" w:hAnsi="Arial" w:cs="Arial"/>
          <w:i/>
          <w:sz w:val="20"/>
          <w:szCs w:val="20"/>
          <w:lang w:val="lt-LT"/>
        </w:rPr>
        <w:t>Perkantysis subjektas šios informacijos negali atskleisti tretiesiems asmenims, jei ko kita nenustato Lietuvos Respublikos įstatymai):</w:t>
      </w:r>
    </w:p>
    <w:p w14:paraId="0116CF87" w14:textId="65B84868" w:rsidR="00D960A1" w:rsidRPr="003E42EA" w:rsidRDefault="003A7AEE" w:rsidP="00D960A1">
      <w:pPr>
        <w:ind w:firstLine="567"/>
        <w:jc w:val="right"/>
        <w:rPr>
          <w:rFonts w:ascii="Arial" w:hAnsi="Arial" w:cs="Arial"/>
          <w:i/>
          <w:sz w:val="18"/>
          <w:szCs w:val="18"/>
          <w:lang w:val="lt-LT"/>
        </w:rPr>
      </w:pPr>
      <w:r w:rsidRPr="003E42EA">
        <w:rPr>
          <w:rFonts w:ascii="Arial" w:hAnsi="Arial" w:cs="Arial"/>
          <w:i/>
          <w:sz w:val="18"/>
          <w:szCs w:val="18"/>
          <w:lang w:val="lt-LT"/>
        </w:rPr>
        <w:t>8</w:t>
      </w:r>
      <w:r w:rsidR="00D960A1" w:rsidRPr="003E42EA">
        <w:rPr>
          <w:rFonts w:ascii="Arial" w:hAnsi="Arial" w:cs="Arial"/>
          <w:i/>
          <w:sz w:val="18"/>
          <w:szCs w:val="18"/>
          <w:lang w:val="lt-LT"/>
        </w:rPr>
        <w:t xml:space="preserve"> lentelė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57"/>
        <w:gridCol w:w="3373"/>
      </w:tblGrid>
      <w:tr w:rsidR="00D960A1" w:rsidRPr="00FF1C0A" w14:paraId="7F3880EC" w14:textId="77777777" w:rsidTr="003A7AEE">
        <w:tc>
          <w:tcPr>
            <w:tcW w:w="851" w:type="dxa"/>
            <w:tcBorders>
              <w:top w:val="single" w:sz="4" w:space="0" w:color="auto"/>
              <w:left w:val="single" w:sz="4" w:space="0" w:color="auto"/>
              <w:bottom w:val="single" w:sz="4" w:space="0" w:color="auto"/>
              <w:right w:val="single" w:sz="4" w:space="0" w:color="auto"/>
            </w:tcBorders>
            <w:hideMark/>
          </w:tcPr>
          <w:p w14:paraId="632430CD"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Eil. Nr.</w:t>
            </w:r>
          </w:p>
        </w:tc>
        <w:tc>
          <w:tcPr>
            <w:tcW w:w="5557" w:type="dxa"/>
            <w:tcBorders>
              <w:top w:val="single" w:sz="4" w:space="0" w:color="auto"/>
              <w:left w:val="single" w:sz="4" w:space="0" w:color="auto"/>
              <w:bottom w:val="single" w:sz="4" w:space="0" w:color="auto"/>
              <w:right w:val="single" w:sz="4" w:space="0" w:color="auto"/>
            </w:tcBorders>
            <w:vAlign w:val="center"/>
          </w:tcPr>
          <w:p w14:paraId="7E71229A" w14:textId="77777777"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Pateikto dokumento pavadinimas</w:t>
            </w:r>
          </w:p>
        </w:tc>
        <w:tc>
          <w:tcPr>
            <w:tcW w:w="3373" w:type="dxa"/>
            <w:tcBorders>
              <w:top w:val="single" w:sz="4" w:space="0" w:color="auto"/>
              <w:left w:val="single" w:sz="4" w:space="0" w:color="auto"/>
              <w:bottom w:val="single" w:sz="4" w:space="0" w:color="auto"/>
              <w:right w:val="single" w:sz="4" w:space="0" w:color="auto"/>
            </w:tcBorders>
            <w:vAlign w:val="center"/>
          </w:tcPr>
          <w:p w14:paraId="55497C75" w14:textId="3EBA0CF5" w:rsidR="00D960A1" w:rsidRPr="00FF1C0A" w:rsidRDefault="00D960A1">
            <w:pPr>
              <w:jc w:val="center"/>
              <w:rPr>
                <w:rFonts w:ascii="Arial" w:hAnsi="Arial" w:cs="Arial"/>
                <w:sz w:val="20"/>
                <w:szCs w:val="20"/>
                <w:lang w:val="lt-LT"/>
              </w:rPr>
            </w:pPr>
            <w:r w:rsidRPr="00FF1C0A">
              <w:rPr>
                <w:rFonts w:ascii="Arial" w:hAnsi="Arial" w:cs="Arial"/>
                <w:sz w:val="20"/>
                <w:szCs w:val="20"/>
                <w:lang w:val="lt-LT"/>
              </w:rPr>
              <w:t>Dokumento puslapių skaičius</w:t>
            </w:r>
            <w:r w:rsidR="003A7AEE">
              <w:rPr>
                <w:rFonts w:ascii="Arial" w:hAnsi="Arial" w:cs="Arial"/>
                <w:sz w:val="20"/>
                <w:szCs w:val="20"/>
                <w:lang w:val="lt-LT"/>
              </w:rPr>
              <w:t>, prisegto dokumento (failo)  pavadinimas</w:t>
            </w:r>
          </w:p>
        </w:tc>
      </w:tr>
      <w:tr w:rsidR="00D960A1" w:rsidRPr="00FF1C0A" w14:paraId="312943D6"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35B6D792"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4278BD01"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2CF79559" w14:textId="77777777" w:rsidR="00D960A1" w:rsidRPr="00FF1C0A" w:rsidRDefault="00D960A1">
            <w:pPr>
              <w:jc w:val="center"/>
              <w:rPr>
                <w:rFonts w:ascii="Arial" w:hAnsi="Arial" w:cs="Arial"/>
                <w:sz w:val="20"/>
                <w:szCs w:val="20"/>
                <w:lang w:val="lt-LT"/>
              </w:rPr>
            </w:pPr>
          </w:p>
        </w:tc>
      </w:tr>
      <w:tr w:rsidR="00D960A1" w:rsidRPr="00FF1C0A" w14:paraId="226287F1"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171C2DAE"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2F1123E2"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3F9A6D5E" w14:textId="77777777" w:rsidR="00D960A1" w:rsidRPr="00FF1C0A" w:rsidRDefault="00D960A1">
            <w:pPr>
              <w:jc w:val="center"/>
              <w:rPr>
                <w:rFonts w:ascii="Arial" w:hAnsi="Arial" w:cs="Arial"/>
                <w:sz w:val="20"/>
                <w:szCs w:val="20"/>
                <w:lang w:val="lt-LT"/>
              </w:rPr>
            </w:pPr>
          </w:p>
        </w:tc>
      </w:tr>
      <w:tr w:rsidR="00D960A1" w:rsidRPr="00FF1C0A" w14:paraId="51382915" w14:textId="77777777" w:rsidTr="003A7AEE">
        <w:tblPrEx>
          <w:tblLook w:val="00A0" w:firstRow="1" w:lastRow="0" w:firstColumn="1" w:lastColumn="0" w:noHBand="0" w:noVBand="0"/>
        </w:tblPrEx>
        <w:tc>
          <w:tcPr>
            <w:tcW w:w="851" w:type="dxa"/>
            <w:tcBorders>
              <w:top w:val="single" w:sz="4" w:space="0" w:color="auto"/>
              <w:left w:val="single" w:sz="4" w:space="0" w:color="auto"/>
              <w:bottom w:val="single" w:sz="4" w:space="0" w:color="auto"/>
              <w:right w:val="single" w:sz="4" w:space="0" w:color="auto"/>
            </w:tcBorders>
          </w:tcPr>
          <w:p w14:paraId="3905E565" w14:textId="77777777" w:rsidR="00D960A1" w:rsidRPr="00FF1C0A" w:rsidRDefault="00D960A1">
            <w:pPr>
              <w:jc w:val="center"/>
              <w:rPr>
                <w:rFonts w:ascii="Arial" w:hAnsi="Arial" w:cs="Arial"/>
                <w:sz w:val="20"/>
                <w:szCs w:val="20"/>
                <w:lang w:val="lt-LT"/>
              </w:rPr>
            </w:pPr>
          </w:p>
        </w:tc>
        <w:tc>
          <w:tcPr>
            <w:tcW w:w="5557" w:type="dxa"/>
            <w:tcBorders>
              <w:top w:val="single" w:sz="4" w:space="0" w:color="auto"/>
              <w:left w:val="single" w:sz="4" w:space="0" w:color="auto"/>
              <w:bottom w:val="single" w:sz="4" w:space="0" w:color="auto"/>
              <w:right w:val="single" w:sz="4" w:space="0" w:color="auto"/>
            </w:tcBorders>
          </w:tcPr>
          <w:p w14:paraId="323E1A0D" w14:textId="77777777" w:rsidR="00D960A1" w:rsidRPr="00FF1C0A" w:rsidRDefault="00D960A1">
            <w:pPr>
              <w:jc w:val="center"/>
              <w:rPr>
                <w:rFonts w:ascii="Arial" w:hAnsi="Arial" w:cs="Arial"/>
                <w:sz w:val="20"/>
                <w:szCs w:val="20"/>
                <w:lang w:val="lt-LT"/>
              </w:rPr>
            </w:pPr>
          </w:p>
        </w:tc>
        <w:tc>
          <w:tcPr>
            <w:tcW w:w="3373" w:type="dxa"/>
            <w:tcBorders>
              <w:top w:val="single" w:sz="4" w:space="0" w:color="auto"/>
              <w:left w:val="single" w:sz="4" w:space="0" w:color="auto"/>
              <w:bottom w:val="single" w:sz="4" w:space="0" w:color="auto"/>
              <w:right w:val="single" w:sz="4" w:space="0" w:color="auto"/>
            </w:tcBorders>
          </w:tcPr>
          <w:p w14:paraId="137A2DB5" w14:textId="77777777" w:rsidR="00D960A1" w:rsidRPr="00FF1C0A" w:rsidRDefault="00D960A1">
            <w:pPr>
              <w:jc w:val="center"/>
              <w:rPr>
                <w:rFonts w:ascii="Arial" w:hAnsi="Arial" w:cs="Arial"/>
                <w:sz w:val="20"/>
                <w:szCs w:val="20"/>
                <w:lang w:val="lt-LT"/>
              </w:rPr>
            </w:pPr>
          </w:p>
        </w:tc>
      </w:tr>
    </w:tbl>
    <w:p w14:paraId="728CEA89" w14:textId="77777777" w:rsidR="00D960A1" w:rsidRPr="00FF1C0A" w:rsidRDefault="00D960A1" w:rsidP="00D960A1">
      <w:pPr>
        <w:jc w:val="both"/>
        <w:rPr>
          <w:rFonts w:ascii="Arial" w:hAnsi="Arial" w:cs="Arial"/>
          <w:i/>
          <w:sz w:val="20"/>
          <w:szCs w:val="20"/>
          <w:lang w:val="lt-LT"/>
        </w:rPr>
      </w:pPr>
      <w:r w:rsidRPr="00FF1C0A">
        <w:rPr>
          <w:rFonts w:ascii="Arial" w:hAnsi="Arial" w:cs="Arial"/>
          <w:i/>
          <w:sz w:val="20"/>
          <w:szCs w:val="20"/>
          <w:u w:val="single"/>
          <w:lang w:val="lt-LT"/>
        </w:rPr>
        <w:t>Pastaba</w:t>
      </w:r>
      <w:r w:rsidRPr="00FF1C0A">
        <w:rPr>
          <w:rFonts w:ascii="Arial" w:hAnsi="Arial" w:cs="Arial"/>
          <w:i/>
          <w:sz w:val="20"/>
          <w:szCs w:val="20"/>
          <w:lang w:val="lt-LT"/>
        </w:rPr>
        <w:t>:</w:t>
      </w:r>
    </w:p>
    <w:p w14:paraId="230E76CB" w14:textId="77777777" w:rsidR="00D960A1" w:rsidRPr="00FF1C0A" w:rsidRDefault="00D960A1" w:rsidP="00D960A1">
      <w:pPr>
        <w:numPr>
          <w:ilvl w:val="0"/>
          <w:numId w:val="4"/>
        </w:numPr>
        <w:tabs>
          <w:tab w:val="left" w:pos="284"/>
        </w:tabs>
        <w:ind w:left="0" w:firstLine="0"/>
        <w:jc w:val="both"/>
        <w:rPr>
          <w:rFonts w:ascii="Arial" w:hAnsi="Arial" w:cs="Arial"/>
          <w:i/>
          <w:sz w:val="20"/>
          <w:szCs w:val="20"/>
          <w:lang w:val="lt-LT"/>
        </w:rPr>
      </w:pPr>
      <w:r w:rsidRPr="00FF1C0A">
        <w:rPr>
          <w:rFonts w:ascii="Arial" w:hAnsi="Arial" w:cs="Arial"/>
          <w:i/>
          <w:sz w:val="20"/>
          <w:szCs w:val="20"/>
          <w:lang w:val="lt-LT"/>
        </w:rPr>
        <w:t xml:space="preserve">Tiekėjui nenurodžius, kokia informacija yra konfidenciali, laikoma, kad konfidencialios informacijos pasiūlyme nėra. </w:t>
      </w:r>
    </w:p>
    <w:p w14:paraId="7CF0084F" w14:textId="77777777" w:rsidR="00D960A1" w:rsidRPr="00FF1C0A" w:rsidRDefault="00D960A1" w:rsidP="00D960A1">
      <w:pPr>
        <w:tabs>
          <w:tab w:val="left" w:pos="1560"/>
          <w:tab w:val="left" w:pos="7513"/>
        </w:tabs>
        <w:contextualSpacing/>
        <w:jc w:val="both"/>
        <w:rPr>
          <w:rFonts w:ascii="Arial" w:hAnsi="Arial" w:cs="Arial"/>
          <w:i/>
          <w:sz w:val="20"/>
          <w:szCs w:val="20"/>
          <w:lang w:val="lt-LT"/>
        </w:rPr>
      </w:pPr>
      <w:r w:rsidRPr="00FF1C0A">
        <w:rPr>
          <w:rFonts w:ascii="Arial" w:hAnsi="Arial" w:cs="Arial"/>
          <w:i/>
          <w:sz w:val="20"/>
          <w:szCs w:val="20"/>
          <w:lang w:val="lt-LT"/>
        </w:rPr>
        <w:t>2) Perkantysis subjektas nurodytos konfidencialios informacijos negali atskleisti tretiesiems asmenims, jei ko kita nenustato Lietuvos Respublikos įstatymai.</w:t>
      </w:r>
    </w:p>
    <w:tbl>
      <w:tblPr>
        <w:tblW w:w="5000" w:type="pct"/>
        <w:tblLook w:val="01E0" w:firstRow="1" w:lastRow="1" w:firstColumn="1" w:lastColumn="1" w:noHBand="0" w:noVBand="0"/>
      </w:tblPr>
      <w:tblGrid>
        <w:gridCol w:w="3185"/>
        <w:gridCol w:w="592"/>
        <w:gridCol w:w="1941"/>
        <w:gridCol w:w="688"/>
        <w:gridCol w:w="2560"/>
        <w:gridCol w:w="567"/>
        <w:gridCol w:w="106"/>
      </w:tblGrid>
      <w:tr w:rsidR="00AC235D" w:rsidRPr="00A60D3C" w14:paraId="53DDBEFE" w14:textId="77777777">
        <w:trPr>
          <w:gridAfter w:val="1"/>
          <w:wAfter w:w="55" w:type="pct"/>
          <w:trHeight w:val="324"/>
        </w:trPr>
        <w:tc>
          <w:tcPr>
            <w:tcW w:w="4945" w:type="pct"/>
            <w:gridSpan w:val="6"/>
            <w:hideMark/>
          </w:tcPr>
          <w:p w14:paraId="050B8C4E" w14:textId="41878204" w:rsidR="00AC235D" w:rsidRPr="00FF1C0A" w:rsidRDefault="00AC235D" w:rsidP="00AC235D">
            <w:pPr>
              <w:ind w:left="-109" w:right="-108"/>
              <w:contextualSpacing/>
              <w:jc w:val="both"/>
              <w:rPr>
                <w:rFonts w:ascii="Arial" w:hAnsi="Arial" w:cs="Arial"/>
                <w:noProof/>
                <w:sz w:val="20"/>
                <w:szCs w:val="20"/>
                <w:lang w:val="lt-LT"/>
              </w:rPr>
            </w:pPr>
            <w:r w:rsidRPr="00FF1C0A">
              <w:rPr>
                <w:rFonts w:ascii="Arial" w:hAnsi="Arial" w:cs="Arial"/>
                <w:noProof/>
                <w:sz w:val="20"/>
                <w:szCs w:val="20"/>
                <w:lang w:val="lt-LT"/>
              </w:rPr>
              <w:t>Pasiūlymas galioja:</w:t>
            </w:r>
          </w:p>
          <w:p w14:paraId="27124476" w14:textId="740C5D4C" w:rsidR="00AC235D" w:rsidRPr="00FF1C0A" w:rsidRDefault="00AC235D" w:rsidP="00AC235D">
            <w:pPr>
              <w:ind w:left="-109" w:right="-108"/>
              <w:contextualSpacing/>
              <w:jc w:val="both"/>
              <w:rPr>
                <w:rFonts w:ascii="Arial" w:hAnsi="Arial" w:cs="Arial"/>
                <w:noProof/>
                <w:sz w:val="20"/>
                <w:szCs w:val="20"/>
                <w:lang w:val="lt-LT"/>
              </w:rPr>
            </w:pPr>
            <w:r w:rsidRPr="00FF1C0A">
              <w:rPr>
                <w:rFonts w:ascii="Arial" w:hAnsi="Arial" w:cs="Arial"/>
                <w:noProof/>
                <w:sz w:val="20"/>
                <w:szCs w:val="20"/>
                <w:lang w:val="lt-LT"/>
              </w:rPr>
              <w:t>1</w:t>
            </w:r>
            <w:r w:rsidRPr="00953A28">
              <w:rPr>
                <w:rFonts w:ascii="Arial" w:hAnsi="Arial" w:cs="Arial"/>
                <w:noProof/>
                <w:sz w:val="20"/>
                <w:szCs w:val="20"/>
                <w:lang w:val="lt-LT"/>
              </w:rPr>
              <w:t>)  90 (devyniasdešimt</w:t>
            </w:r>
            <w:r w:rsidRPr="00FF1C0A">
              <w:rPr>
                <w:rFonts w:ascii="Arial" w:hAnsi="Arial" w:cs="Arial"/>
                <w:noProof/>
                <w:sz w:val="20"/>
                <w:szCs w:val="20"/>
                <w:lang w:val="lt-LT"/>
              </w:rPr>
              <w:t>) kalendorinių dienų nuo pasiūlymų pateikimo termino pabaigos;</w:t>
            </w:r>
          </w:p>
          <w:p w14:paraId="02D91838" w14:textId="77777777" w:rsidR="00AC235D" w:rsidRPr="00FF1C0A" w:rsidRDefault="00AC235D" w:rsidP="00AC235D">
            <w:pPr>
              <w:ind w:left="-109" w:right="-108"/>
              <w:contextualSpacing/>
              <w:jc w:val="both"/>
              <w:rPr>
                <w:rFonts w:ascii="Arial" w:hAnsi="Arial" w:cs="Arial"/>
                <w:i/>
                <w:iCs/>
                <w:noProof/>
                <w:sz w:val="20"/>
                <w:szCs w:val="20"/>
                <w:lang w:val="lt-LT"/>
              </w:rPr>
            </w:pPr>
            <w:r w:rsidRPr="00FF1C0A">
              <w:rPr>
                <w:rFonts w:ascii="Arial" w:hAnsi="Arial" w:cs="Arial"/>
                <w:noProof/>
                <w:sz w:val="20"/>
                <w:szCs w:val="20"/>
                <w:lang w:val="lt-LT"/>
              </w:rPr>
              <w:t xml:space="preserve">  </w:t>
            </w:r>
            <w:r w:rsidRPr="00FF1C0A">
              <w:rPr>
                <w:rFonts w:ascii="Arial" w:hAnsi="Arial" w:cs="Arial"/>
                <w:i/>
                <w:iCs/>
                <w:noProof/>
                <w:sz w:val="20"/>
                <w:szCs w:val="20"/>
                <w:lang w:val="lt-LT"/>
              </w:rPr>
              <w:t xml:space="preserve">arba </w:t>
            </w:r>
          </w:p>
          <w:p w14:paraId="5D82DC68" w14:textId="0A2586F9" w:rsidR="00AC235D" w:rsidRPr="00FF1C0A" w:rsidRDefault="00AC235D" w:rsidP="00AC235D">
            <w:pPr>
              <w:ind w:right="-108"/>
              <w:contextualSpacing/>
              <w:jc w:val="both"/>
              <w:rPr>
                <w:rFonts w:ascii="Arial" w:hAnsi="Arial" w:cs="Arial"/>
                <w:i/>
                <w:iCs/>
                <w:noProof/>
                <w:sz w:val="20"/>
                <w:szCs w:val="20"/>
                <w:lang w:val="lt-LT"/>
              </w:rPr>
            </w:pPr>
            <w:r w:rsidRPr="00FF1C0A">
              <w:rPr>
                <w:rFonts w:ascii="Arial" w:hAnsi="Arial" w:cs="Arial"/>
                <w:noProof/>
                <w:sz w:val="20"/>
                <w:szCs w:val="20"/>
                <w:lang w:val="lt-LT"/>
              </w:rPr>
              <w:t>2) iki 202</w:t>
            </w:r>
            <w:r w:rsidR="00FB01E8">
              <w:rPr>
                <w:rFonts w:ascii="Arial" w:hAnsi="Arial" w:cs="Arial"/>
                <w:noProof/>
                <w:sz w:val="20"/>
                <w:szCs w:val="20"/>
                <w:lang w:val="lt-LT"/>
              </w:rPr>
              <w:t>_</w:t>
            </w:r>
            <w:r w:rsidRPr="00FF1C0A">
              <w:rPr>
                <w:rFonts w:ascii="Arial" w:hAnsi="Arial" w:cs="Arial"/>
                <w:noProof/>
                <w:sz w:val="20"/>
                <w:szCs w:val="20"/>
                <w:lang w:val="lt-LT"/>
              </w:rPr>
              <w:t xml:space="preserve"> m.______________ d. </w:t>
            </w:r>
            <w:r w:rsidRPr="00FF1C0A">
              <w:rPr>
                <w:rFonts w:ascii="Arial" w:hAnsi="Arial" w:cs="Arial"/>
                <w:i/>
                <w:iCs/>
                <w:noProof/>
                <w:sz w:val="20"/>
                <w:szCs w:val="20"/>
                <w:lang w:val="lt-LT"/>
              </w:rPr>
              <w:t xml:space="preserve">(nurodyti, jei tiekėjo/ tiekėjų grupės siūlomas pasiūlymo galiojimo terminas yra ilgesnis nei </w:t>
            </w:r>
            <w:r w:rsidR="00764F29" w:rsidRPr="00FF1C0A">
              <w:rPr>
                <w:rFonts w:ascii="Arial" w:hAnsi="Arial" w:cs="Arial"/>
                <w:i/>
                <w:iCs/>
                <w:noProof/>
                <w:sz w:val="20"/>
                <w:szCs w:val="20"/>
                <w:lang w:val="lt-LT"/>
              </w:rPr>
              <w:t>90</w:t>
            </w:r>
            <w:r w:rsidRPr="00FF1C0A">
              <w:rPr>
                <w:rFonts w:ascii="Arial" w:hAnsi="Arial" w:cs="Arial"/>
                <w:i/>
                <w:iCs/>
                <w:noProof/>
                <w:sz w:val="20"/>
                <w:szCs w:val="20"/>
                <w:lang w:val="lt-LT"/>
              </w:rPr>
              <w:t xml:space="preserve"> (</w:t>
            </w:r>
            <w:r w:rsidR="00764F29" w:rsidRPr="00FF1C0A">
              <w:rPr>
                <w:rFonts w:ascii="Arial" w:hAnsi="Arial" w:cs="Arial"/>
                <w:i/>
                <w:iCs/>
                <w:noProof/>
                <w:sz w:val="20"/>
                <w:szCs w:val="20"/>
                <w:lang w:val="lt-LT"/>
              </w:rPr>
              <w:t>devyniasdešimt</w:t>
            </w:r>
            <w:r w:rsidRPr="00FF1C0A">
              <w:rPr>
                <w:rFonts w:ascii="Arial" w:hAnsi="Arial" w:cs="Arial"/>
                <w:i/>
                <w:iCs/>
                <w:noProof/>
                <w:sz w:val="20"/>
                <w:szCs w:val="20"/>
                <w:lang w:val="lt-LT"/>
              </w:rPr>
              <w:t>) kalendorinių dienų nuo pasiūlymų pateikimo termino pabaigos).</w:t>
            </w:r>
          </w:p>
          <w:p w14:paraId="004E673E" w14:textId="77777777" w:rsidR="00AC235D" w:rsidRPr="00FF1C0A" w:rsidRDefault="00AC235D" w:rsidP="00AC235D">
            <w:pPr>
              <w:ind w:right="-108"/>
              <w:contextualSpacing/>
              <w:jc w:val="both"/>
              <w:rPr>
                <w:rFonts w:ascii="Arial" w:hAnsi="Arial" w:cs="Arial"/>
                <w:i/>
                <w:iCs/>
                <w:noProof/>
                <w:sz w:val="20"/>
                <w:szCs w:val="20"/>
                <w:lang w:val="lt-LT"/>
              </w:rPr>
            </w:pPr>
          </w:p>
          <w:p w14:paraId="2BB47511" w14:textId="2FBCD242" w:rsidR="00AC235D" w:rsidRPr="00FF1C0A" w:rsidRDefault="00AC235D" w:rsidP="00AC235D">
            <w:pPr>
              <w:tabs>
                <w:tab w:val="left" w:pos="614"/>
              </w:tabs>
              <w:ind w:right="-108"/>
              <w:contextualSpacing/>
              <w:jc w:val="both"/>
              <w:rPr>
                <w:rFonts w:ascii="Arial" w:hAnsi="Arial" w:cs="Arial"/>
                <w:i/>
                <w:iCs/>
                <w:noProof/>
                <w:sz w:val="20"/>
                <w:szCs w:val="20"/>
                <w:lang w:val="lt-LT"/>
              </w:rPr>
            </w:pPr>
            <w:r w:rsidRPr="00FF1C0A">
              <w:rPr>
                <w:rFonts w:ascii="Arial" w:hAnsi="Arial" w:cs="Arial"/>
                <w:noProof/>
                <w:sz w:val="20"/>
                <w:szCs w:val="20"/>
                <w:u w:val="single"/>
                <w:lang w:val="lt-LT"/>
              </w:rPr>
              <w:t>Patvirtiname, kad visa pasiūlyme pateikta informacija/ duomenys yra teisinga (−i), atitinka tikrovę ir apima viską, ko reikia visiškam ir tinkamam Pirkimo sutarties įvykdymui.</w:t>
            </w:r>
          </w:p>
          <w:p w14:paraId="44FBD7F4" w14:textId="77777777" w:rsidR="00AC235D" w:rsidRPr="00FF1C0A" w:rsidRDefault="00AC235D" w:rsidP="00AC235D">
            <w:pPr>
              <w:ind w:left="-109" w:right="-108"/>
              <w:contextualSpacing/>
              <w:jc w:val="both"/>
              <w:rPr>
                <w:rFonts w:ascii="Arial" w:hAnsi="Arial" w:cs="Arial"/>
                <w:i/>
                <w:iCs/>
                <w:noProof/>
                <w:color w:val="0070C0"/>
                <w:sz w:val="20"/>
                <w:szCs w:val="20"/>
                <w:lang w:val="lt-LT"/>
              </w:rPr>
            </w:pPr>
          </w:p>
          <w:p w14:paraId="0C98901F" w14:textId="77777777" w:rsidR="00AC235D" w:rsidRPr="00FF1C0A" w:rsidRDefault="00AC235D" w:rsidP="00AC235D">
            <w:pPr>
              <w:tabs>
                <w:tab w:val="left" w:pos="614"/>
              </w:tabs>
              <w:ind w:right="-108"/>
              <w:contextualSpacing/>
              <w:jc w:val="both"/>
              <w:rPr>
                <w:rFonts w:ascii="Arial" w:hAnsi="Arial" w:cs="Arial"/>
                <w:noProof/>
                <w:sz w:val="20"/>
                <w:szCs w:val="20"/>
                <w:lang w:val="lt-LT"/>
              </w:rPr>
            </w:pPr>
          </w:p>
        </w:tc>
      </w:tr>
      <w:tr w:rsidR="00AC235D" w:rsidRPr="00A60D3C" w14:paraId="14197B0F" w14:textId="77777777">
        <w:trPr>
          <w:trHeight w:val="285"/>
        </w:trPr>
        <w:tc>
          <w:tcPr>
            <w:tcW w:w="1652" w:type="pct"/>
            <w:tcBorders>
              <w:top w:val="nil"/>
              <w:left w:val="nil"/>
              <w:bottom w:val="single" w:sz="4" w:space="0" w:color="auto"/>
              <w:right w:val="nil"/>
            </w:tcBorders>
          </w:tcPr>
          <w:p w14:paraId="7CF4E5EB" w14:textId="77777777" w:rsidR="00AC235D" w:rsidRPr="00FF1C0A" w:rsidRDefault="00AC235D" w:rsidP="00AC235D">
            <w:pPr>
              <w:ind w:right="-1"/>
              <w:contextualSpacing/>
              <w:rPr>
                <w:rFonts w:ascii="Arial" w:hAnsi="Arial" w:cs="Arial"/>
                <w:noProof/>
                <w:sz w:val="20"/>
                <w:szCs w:val="20"/>
                <w:lang w:val="lt-LT"/>
              </w:rPr>
            </w:pPr>
          </w:p>
          <w:p w14:paraId="5A256BCB" w14:textId="77777777" w:rsidR="00AC235D" w:rsidRPr="00FF1C0A" w:rsidRDefault="00AC235D" w:rsidP="00AC235D">
            <w:pPr>
              <w:ind w:right="-1"/>
              <w:contextualSpacing/>
              <w:rPr>
                <w:rFonts w:ascii="Arial" w:hAnsi="Arial" w:cs="Arial"/>
                <w:noProof/>
                <w:sz w:val="20"/>
                <w:szCs w:val="20"/>
                <w:lang w:val="lt-LT"/>
              </w:rPr>
            </w:pPr>
          </w:p>
        </w:tc>
        <w:tc>
          <w:tcPr>
            <w:tcW w:w="307" w:type="pct"/>
          </w:tcPr>
          <w:p w14:paraId="68A53BA9" w14:textId="77777777" w:rsidR="00AC235D" w:rsidRPr="00FF1C0A" w:rsidRDefault="00AC235D" w:rsidP="00AC235D">
            <w:pPr>
              <w:ind w:right="-1"/>
              <w:contextualSpacing/>
              <w:jc w:val="center"/>
              <w:rPr>
                <w:rFonts w:ascii="Arial" w:hAnsi="Arial" w:cs="Arial"/>
                <w:noProof/>
                <w:sz w:val="20"/>
                <w:szCs w:val="20"/>
                <w:lang w:val="lt-LT"/>
              </w:rPr>
            </w:pPr>
          </w:p>
        </w:tc>
        <w:tc>
          <w:tcPr>
            <w:tcW w:w="1007" w:type="pct"/>
            <w:tcBorders>
              <w:top w:val="nil"/>
              <w:left w:val="nil"/>
              <w:bottom w:val="single" w:sz="4" w:space="0" w:color="auto"/>
              <w:right w:val="nil"/>
            </w:tcBorders>
          </w:tcPr>
          <w:p w14:paraId="25EEB855" w14:textId="77777777" w:rsidR="00AC235D" w:rsidRPr="00FF1C0A" w:rsidRDefault="00AC235D" w:rsidP="00AC235D">
            <w:pPr>
              <w:ind w:right="-1"/>
              <w:contextualSpacing/>
              <w:jc w:val="center"/>
              <w:rPr>
                <w:rFonts w:ascii="Arial" w:hAnsi="Arial" w:cs="Arial"/>
                <w:noProof/>
                <w:sz w:val="20"/>
                <w:szCs w:val="20"/>
                <w:lang w:val="lt-LT"/>
              </w:rPr>
            </w:pPr>
          </w:p>
        </w:tc>
        <w:tc>
          <w:tcPr>
            <w:tcW w:w="357" w:type="pct"/>
          </w:tcPr>
          <w:p w14:paraId="52226AF9" w14:textId="77777777" w:rsidR="00AC235D" w:rsidRPr="00FF1C0A" w:rsidRDefault="00AC235D" w:rsidP="00AC235D">
            <w:pPr>
              <w:ind w:right="-1"/>
              <w:contextualSpacing/>
              <w:jc w:val="center"/>
              <w:rPr>
                <w:rFonts w:ascii="Arial" w:hAnsi="Arial" w:cs="Arial"/>
                <w:noProof/>
                <w:sz w:val="20"/>
                <w:szCs w:val="20"/>
                <w:lang w:val="lt-LT"/>
              </w:rPr>
            </w:pPr>
          </w:p>
        </w:tc>
        <w:tc>
          <w:tcPr>
            <w:tcW w:w="1328" w:type="pct"/>
            <w:tcBorders>
              <w:top w:val="nil"/>
              <w:left w:val="nil"/>
              <w:bottom w:val="single" w:sz="4" w:space="0" w:color="auto"/>
              <w:right w:val="nil"/>
            </w:tcBorders>
          </w:tcPr>
          <w:p w14:paraId="0D6EA0FC" w14:textId="77777777" w:rsidR="00AC235D" w:rsidRPr="00FF1C0A" w:rsidRDefault="00AC235D" w:rsidP="00AC235D">
            <w:pPr>
              <w:ind w:right="-1"/>
              <w:contextualSpacing/>
              <w:jc w:val="right"/>
              <w:rPr>
                <w:rFonts w:ascii="Arial" w:hAnsi="Arial" w:cs="Arial"/>
                <w:noProof/>
                <w:sz w:val="20"/>
                <w:szCs w:val="20"/>
                <w:lang w:val="lt-LT"/>
              </w:rPr>
            </w:pPr>
          </w:p>
        </w:tc>
        <w:tc>
          <w:tcPr>
            <w:tcW w:w="349" w:type="pct"/>
            <w:gridSpan w:val="2"/>
          </w:tcPr>
          <w:p w14:paraId="6822A4CF" w14:textId="77777777" w:rsidR="00AC235D" w:rsidRPr="00FF1C0A" w:rsidRDefault="00AC235D" w:rsidP="00AC235D">
            <w:pPr>
              <w:ind w:right="-1"/>
              <w:contextualSpacing/>
              <w:jc w:val="right"/>
              <w:rPr>
                <w:rFonts w:ascii="Arial" w:hAnsi="Arial" w:cs="Arial"/>
                <w:noProof/>
                <w:sz w:val="20"/>
                <w:szCs w:val="20"/>
                <w:lang w:val="lt-LT"/>
              </w:rPr>
            </w:pPr>
          </w:p>
        </w:tc>
      </w:tr>
      <w:tr w:rsidR="00AC235D" w:rsidRPr="00FF1C0A" w14:paraId="6E6A9A27" w14:textId="77777777">
        <w:trPr>
          <w:trHeight w:val="186"/>
        </w:trPr>
        <w:tc>
          <w:tcPr>
            <w:tcW w:w="1652" w:type="pct"/>
            <w:tcBorders>
              <w:top w:val="single" w:sz="4" w:space="0" w:color="auto"/>
              <w:left w:val="nil"/>
              <w:bottom w:val="nil"/>
              <w:right w:val="nil"/>
            </w:tcBorders>
          </w:tcPr>
          <w:p w14:paraId="3092AA78" w14:textId="77777777" w:rsidR="00AC235D" w:rsidRPr="00FF1C0A" w:rsidRDefault="00AC235D" w:rsidP="00AC235D">
            <w:pPr>
              <w:snapToGrid w:val="0"/>
              <w:contextualSpacing/>
              <w:jc w:val="center"/>
              <w:rPr>
                <w:rFonts w:ascii="Arial" w:hAnsi="Arial" w:cs="Arial"/>
                <w:noProof/>
                <w:position w:val="6"/>
                <w:sz w:val="20"/>
                <w:szCs w:val="20"/>
                <w:lang w:val="lt-LT"/>
              </w:rPr>
            </w:pPr>
            <w:r w:rsidRPr="00FF1C0A">
              <w:rPr>
                <w:rFonts w:ascii="Arial" w:hAnsi="Arial" w:cs="Arial"/>
                <w:noProof/>
                <w:position w:val="6"/>
                <w:sz w:val="20"/>
                <w:szCs w:val="20"/>
                <w:lang w:val="lt-LT"/>
              </w:rPr>
              <w:t>(Tiekėjo/ tiekėjų grupės atsakingo nario arba jo įgalioto asmens pareigų pavadinimas)</w:t>
            </w:r>
          </w:p>
        </w:tc>
        <w:tc>
          <w:tcPr>
            <w:tcW w:w="307" w:type="pct"/>
          </w:tcPr>
          <w:p w14:paraId="05A28408" w14:textId="77777777" w:rsidR="00AC235D" w:rsidRPr="00FF1C0A" w:rsidRDefault="00AC235D" w:rsidP="00AC235D">
            <w:pPr>
              <w:ind w:right="-1"/>
              <w:contextualSpacing/>
              <w:jc w:val="center"/>
              <w:rPr>
                <w:rFonts w:ascii="Arial" w:hAnsi="Arial" w:cs="Arial"/>
                <w:noProof/>
                <w:sz w:val="20"/>
                <w:szCs w:val="20"/>
                <w:lang w:val="lt-LT"/>
              </w:rPr>
            </w:pPr>
          </w:p>
        </w:tc>
        <w:tc>
          <w:tcPr>
            <w:tcW w:w="1007" w:type="pct"/>
            <w:tcBorders>
              <w:top w:val="single" w:sz="4" w:space="0" w:color="auto"/>
              <w:left w:val="nil"/>
              <w:bottom w:val="nil"/>
              <w:right w:val="nil"/>
            </w:tcBorders>
            <w:hideMark/>
          </w:tcPr>
          <w:p w14:paraId="46AFD07E" w14:textId="77777777" w:rsidR="00AC235D" w:rsidRPr="00FF1C0A" w:rsidRDefault="00AC235D" w:rsidP="00AC235D">
            <w:pPr>
              <w:ind w:right="-1"/>
              <w:contextualSpacing/>
              <w:jc w:val="center"/>
              <w:rPr>
                <w:rFonts w:ascii="Arial" w:hAnsi="Arial" w:cs="Arial"/>
                <w:noProof/>
                <w:sz w:val="20"/>
                <w:szCs w:val="20"/>
                <w:lang w:val="lt-LT"/>
              </w:rPr>
            </w:pPr>
            <w:r w:rsidRPr="00FF1C0A">
              <w:rPr>
                <w:rFonts w:ascii="Arial" w:hAnsi="Arial" w:cs="Arial"/>
                <w:noProof/>
                <w:position w:val="6"/>
                <w:sz w:val="20"/>
                <w:szCs w:val="20"/>
                <w:lang w:val="lt-LT"/>
              </w:rPr>
              <w:t>(Parašas)</w:t>
            </w:r>
            <w:r w:rsidRPr="00FF1C0A">
              <w:rPr>
                <w:rFonts w:ascii="Arial" w:hAnsi="Arial" w:cs="Arial"/>
                <w:i/>
                <w:noProof/>
                <w:sz w:val="20"/>
                <w:szCs w:val="20"/>
                <w:lang w:val="lt-LT"/>
              </w:rPr>
              <w:t xml:space="preserve"> </w:t>
            </w:r>
          </w:p>
        </w:tc>
        <w:tc>
          <w:tcPr>
            <w:tcW w:w="357" w:type="pct"/>
          </w:tcPr>
          <w:p w14:paraId="61DE4458" w14:textId="77777777" w:rsidR="00AC235D" w:rsidRPr="00FF1C0A" w:rsidRDefault="00AC235D" w:rsidP="00AC235D">
            <w:pPr>
              <w:ind w:right="-1"/>
              <w:contextualSpacing/>
              <w:jc w:val="center"/>
              <w:rPr>
                <w:rFonts w:ascii="Arial" w:hAnsi="Arial" w:cs="Arial"/>
                <w:noProof/>
                <w:sz w:val="20"/>
                <w:szCs w:val="20"/>
                <w:lang w:val="lt-LT"/>
              </w:rPr>
            </w:pPr>
          </w:p>
        </w:tc>
        <w:tc>
          <w:tcPr>
            <w:tcW w:w="1328" w:type="pct"/>
            <w:tcBorders>
              <w:top w:val="single" w:sz="4" w:space="0" w:color="auto"/>
              <w:left w:val="nil"/>
              <w:bottom w:val="nil"/>
              <w:right w:val="nil"/>
            </w:tcBorders>
            <w:hideMark/>
          </w:tcPr>
          <w:p w14:paraId="26F0C441" w14:textId="77777777" w:rsidR="00AC235D" w:rsidRPr="00FF1C0A" w:rsidRDefault="00AC235D" w:rsidP="00AC235D">
            <w:pPr>
              <w:ind w:right="-1"/>
              <w:contextualSpacing/>
              <w:jc w:val="center"/>
              <w:rPr>
                <w:rFonts w:ascii="Arial" w:hAnsi="Arial" w:cs="Arial"/>
                <w:i/>
                <w:noProof/>
                <w:sz w:val="20"/>
                <w:szCs w:val="20"/>
                <w:lang w:val="lt-LT"/>
              </w:rPr>
            </w:pPr>
            <w:r w:rsidRPr="00FF1C0A">
              <w:rPr>
                <w:rFonts w:ascii="Arial" w:hAnsi="Arial" w:cs="Arial"/>
                <w:noProof/>
                <w:position w:val="6"/>
                <w:sz w:val="20"/>
                <w:szCs w:val="20"/>
                <w:lang w:val="lt-LT"/>
              </w:rPr>
              <w:t>(Vardas ir pavardė)</w:t>
            </w:r>
            <w:r w:rsidRPr="00FF1C0A">
              <w:rPr>
                <w:rFonts w:ascii="Arial" w:hAnsi="Arial" w:cs="Arial"/>
                <w:i/>
                <w:noProof/>
                <w:sz w:val="20"/>
                <w:szCs w:val="20"/>
                <w:lang w:val="lt-LT"/>
              </w:rPr>
              <w:t xml:space="preserve"> </w:t>
            </w:r>
          </w:p>
          <w:p w14:paraId="7DA5B4BF" w14:textId="77777777" w:rsidR="00AC235D" w:rsidRPr="00FF1C0A" w:rsidRDefault="00AC235D" w:rsidP="00AC235D">
            <w:pPr>
              <w:ind w:right="-1"/>
              <w:contextualSpacing/>
              <w:jc w:val="center"/>
              <w:rPr>
                <w:rFonts w:ascii="Arial" w:hAnsi="Arial" w:cs="Arial"/>
                <w:noProof/>
                <w:sz w:val="20"/>
                <w:szCs w:val="20"/>
                <w:lang w:val="lt-LT"/>
              </w:rPr>
            </w:pPr>
          </w:p>
        </w:tc>
        <w:tc>
          <w:tcPr>
            <w:tcW w:w="349" w:type="pct"/>
            <w:gridSpan w:val="2"/>
          </w:tcPr>
          <w:p w14:paraId="5913F9FF" w14:textId="77777777" w:rsidR="00AC235D" w:rsidRPr="00FF1C0A" w:rsidRDefault="00AC235D" w:rsidP="00AC235D">
            <w:pPr>
              <w:ind w:right="-1"/>
              <w:contextualSpacing/>
              <w:jc w:val="center"/>
              <w:rPr>
                <w:rFonts w:ascii="Arial" w:hAnsi="Arial" w:cs="Arial"/>
                <w:noProof/>
                <w:sz w:val="20"/>
                <w:szCs w:val="20"/>
                <w:lang w:val="lt-LT"/>
              </w:rPr>
            </w:pPr>
          </w:p>
        </w:tc>
      </w:tr>
    </w:tbl>
    <w:p w14:paraId="637CA08C" w14:textId="77777777" w:rsidR="00D960A1" w:rsidRPr="00FF1C0A" w:rsidRDefault="00D960A1" w:rsidP="00394837">
      <w:pPr>
        <w:tabs>
          <w:tab w:val="left" w:pos="1560"/>
          <w:tab w:val="num" w:pos="1920"/>
          <w:tab w:val="left" w:pos="7513"/>
        </w:tabs>
        <w:contextualSpacing/>
        <w:rPr>
          <w:rFonts w:ascii="Arial" w:hAnsi="Arial" w:cs="Arial"/>
          <w:b/>
          <w:sz w:val="20"/>
          <w:szCs w:val="20"/>
          <w:lang w:val="lt-LT"/>
        </w:rPr>
      </w:pPr>
    </w:p>
    <w:sectPr w:rsidR="00D960A1" w:rsidRPr="00FF1C0A">
      <w:headerReference w:type="default" r:id="rId10"/>
      <w:headerReference w:type="first" r:id="rId11"/>
      <w:pgSz w:w="11907" w:h="16839" w:code="9"/>
      <w:pgMar w:top="1134" w:right="567" w:bottom="709"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59DDB" w14:textId="77777777" w:rsidR="00F60A61" w:rsidRDefault="00F60A61" w:rsidP="00D960A1">
      <w:r>
        <w:separator/>
      </w:r>
    </w:p>
  </w:endnote>
  <w:endnote w:type="continuationSeparator" w:id="0">
    <w:p w14:paraId="7CE18C61" w14:textId="77777777" w:rsidR="00F60A61" w:rsidRDefault="00F60A61" w:rsidP="00D960A1">
      <w:r>
        <w:continuationSeparator/>
      </w:r>
    </w:p>
  </w:endnote>
  <w:endnote w:type="continuationNotice" w:id="1">
    <w:p w14:paraId="0FD91286" w14:textId="77777777" w:rsidR="00F60A61" w:rsidRDefault="00F60A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FA068" w14:textId="77777777" w:rsidR="00F60A61" w:rsidRDefault="00F60A61" w:rsidP="00D960A1">
      <w:r>
        <w:separator/>
      </w:r>
    </w:p>
  </w:footnote>
  <w:footnote w:type="continuationSeparator" w:id="0">
    <w:p w14:paraId="5EA84052" w14:textId="77777777" w:rsidR="00F60A61" w:rsidRDefault="00F60A61" w:rsidP="00D960A1">
      <w:r>
        <w:continuationSeparator/>
      </w:r>
    </w:p>
  </w:footnote>
  <w:footnote w:type="continuationNotice" w:id="1">
    <w:p w14:paraId="7AEF2555" w14:textId="77777777" w:rsidR="00F60A61" w:rsidRDefault="00F60A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F0851" w14:textId="77777777" w:rsidR="00A54795" w:rsidRDefault="00D04AC4">
    <w:pPr>
      <w:pStyle w:val="Antrats"/>
      <w:jc w:val="center"/>
    </w:pPr>
    <w:r>
      <w:fldChar w:fldCharType="begin"/>
    </w:r>
    <w:r>
      <w:instrText>PAGE   \* MERGEFORMAT</w:instrText>
    </w:r>
    <w:r>
      <w:fldChar w:fldCharType="separate"/>
    </w:r>
    <w:r w:rsidRPr="006C28B1">
      <w:rPr>
        <w:noProof/>
        <w:lang w:val="lt-LT"/>
      </w:rPr>
      <w:t>3</w:t>
    </w:r>
    <w:r>
      <w:fldChar w:fldCharType="end"/>
    </w:r>
  </w:p>
  <w:p w14:paraId="318EDF0C" w14:textId="77777777" w:rsidR="00A54795" w:rsidRDefault="00A5479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16E56" w14:textId="4EB405B6" w:rsidR="00A54795" w:rsidRDefault="00A54795">
    <w:pPr>
      <w:pStyle w:val="Antrats"/>
    </w:pPr>
  </w:p>
  <w:p w14:paraId="6B4BFCF1" w14:textId="4CF40E49" w:rsidR="00345759" w:rsidRPr="00971A52" w:rsidRDefault="00345759">
    <w:pPr>
      <w:pStyle w:val="Antrats"/>
      <w:rPr>
        <w:rFonts w:ascii="Arial" w:hAnsi="Arial" w:cs="Arial"/>
        <w:sz w:val="20"/>
        <w:szCs w:val="20"/>
        <w:lang w:val="lt-LT"/>
      </w:rPr>
    </w:pPr>
    <w:r>
      <w:tab/>
    </w:r>
    <w:r>
      <w:tab/>
    </w:r>
    <w:r w:rsidR="00BE6077">
      <w:rPr>
        <w:rFonts w:ascii="Arial" w:hAnsi="Arial" w:cs="Arial"/>
        <w:sz w:val="20"/>
        <w:szCs w:val="20"/>
        <w:lang w:val="lt-LT"/>
      </w:rPr>
      <w:t>SPS</w:t>
    </w:r>
    <w:r w:rsidR="006F20FB" w:rsidRPr="00971A52">
      <w:rPr>
        <w:rFonts w:ascii="Arial" w:hAnsi="Arial" w:cs="Arial"/>
        <w:sz w:val="20"/>
        <w:szCs w:val="20"/>
        <w:lang w:val="lt-LT"/>
      </w:rPr>
      <w:t xml:space="preserve"> </w:t>
    </w:r>
    <w:r w:rsidR="0080114F">
      <w:rPr>
        <w:rFonts w:ascii="Arial" w:hAnsi="Arial" w:cs="Arial"/>
        <w:sz w:val="20"/>
        <w:szCs w:val="20"/>
        <w:lang w:val="lt-LT"/>
      </w:rPr>
      <w:t>2</w:t>
    </w:r>
    <w:r w:rsidRPr="00971A52">
      <w:rPr>
        <w:rFonts w:ascii="Arial" w:hAnsi="Arial" w:cs="Arial"/>
        <w:sz w:val="20"/>
        <w:szCs w:val="20"/>
        <w:lang w:val="lt-LT"/>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82D"/>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A549DA"/>
    <w:multiLevelType w:val="hybridMultilevel"/>
    <w:tmpl w:val="DEAE71DC"/>
    <w:lvl w:ilvl="0" w:tplc="A9AE00A0">
      <w:start w:val="1"/>
      <w:numFmt w:val="upperRoman"/>
      <w:lvlText w:val="%1."/>
      <w:lvlJc w:val="left"/>
      <w:pPr>
        <w:ind w:left="1080" w:hanging="720"/>
      </w:pPr>
    </w:lvl>
    <w:lvl w:ilvl="1" w:tplc="2F88E594">
      <w:start w:val="1"/>
      <w:numFmt w:val="decimal"/>
      <w:lvlText w:val="%2."/>
      <w:lvlJc w:val="left"/>
      <w:pPr>
        <w:ind w:left="36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22F37FF1"/>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7F513C9"/>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4513F85"/>
    <w:multiLevelType w:val="hybridMultilevel"/>
    <w:tmpl w:val="324E281C"/>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8FE2E95"/>
    <w:multiLevelType w:val="hybridMultilevel"/>
    <w:tmpl w:val="DD8276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E9E7F6B"/>
    <w:multiLevelType w:val="hybridMultilevel"/>
    <w:tmpl w:val="F79A57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F026670"/>
    <w:multiLevelType w:val="hybridMultilevel"/>
    <w:tmpl w:val="60120C80"/>
    <w:lvl w:ilvl="0" w:tplc="C13241BE">
      <w:start w:val="1"/>
      <w:numFmt w:val="decimal"/>
      <w:lvlText w:val="%1)"/>
      <w:lvlJc w:val="left"/>
      <w:pPr>
        <w:ind w:left="648" w:hanging="360"/>
      </w:pPr>
      <w:rPr>
        <w:rFonts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8" w15:restartNumberingAfterBreak="0">
    <w:nsid w:val="47C0595C"/>
    <w:multiLevelType w:val="hybridMultilevel"/>
    <w:tmpl w:val="4F6AE80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9464DE3"/>
    <w:multiLevelType w:val="hybridMultilevel"/>
    <w:tmpl w:val="8EACCF0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1E54CF"/>
    <w:multiLevelType w:val="hybridMultilevel"/>
    <w:tmpl w:val="84B80A06"/>
    <w:lvl w:ilvl="0" w:tplc="79C29A00">
      <w:start w:val="1"/>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DA00C2E"/>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EE57DA"/>
    <w:multiLevelType w:val="hybridMultilevel"/>
    <w:tmpl w:val="584E13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45578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8996622">
    <w:abstractNumId w:val="0"/>
  </w:num>
  <w:num w:numId="3" w16cid:durableId="230043989">
    <w:abstractNumId w:val="5"/>
  </w:num>
  <w:num w:numId="4" w16cid:durableId="790517404">
    <w:abstractNumId w:val="9"/>
  </w:num>
  <w:num w:numId="5" w16cid:durableId="1004239369">
    <w:abstractNumId w:val="7"/>
  </w:num>
  <w:num w:numId="6" w16cid:durableId="1583486955">
    <w:abstractNumId w:val="2"/>
  </w:num>
  <w:num w:numId="7" w16cid:durableId="598410828">
    <w:abstractNumId w:val="3"/>
  </w:num>
  <w:num w:numId="8" w16cid:durableId="605310242">
    <w:abstractNumId w:val="11"/>
  </w:num>
  <w:num w:numId="9" w16cid:durableId="517886423">
    <w:abstractNumId w:val="12"/>
  </w:num>
  <w:num w:numId="10" w16cid:durableId="988947396">
    <w:abstractNumId w:val="8"/>
  </w:num>
  <w:num w:numId="11" w16cid:durableId="1898664008">
    <w:abstractNumId w:val="4"/>
  </w:num>
  <w:num w:numId="12" w16cid:durableId="657996713">
    <w:abstractNumId w:val="6"/>
  </w:num>
  <w:num w:numId="13" w16cid:durableId="142491434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ksė Čižiūnaitė">
    <w15:presenceInfo w15:providerId="AD" w15:userId="S::aciziunaite@kaunoenergija.lt::d5220dc3-f2a6-414d-b0a8-e800856a5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A1"/>
    <w:rsid w:val="00011007"/>
    <w:rsid w:val="00011FBA"/>
    <w:rsid w:val="00012631"/>
    <w:rsid w:val="00014242"/>
    <w:rsid w:val="00016B27"/>
    <w:rsid w:val="000223E8"/>
    <w:rsid w:val="00023B7B"/>
    <w:rsid w:val="000271E4"/>
    <w:rsid w:val="000304D6"/>
    <w:rsid w:val="00030E9B"/>
    <w:rsid w:val="0003142B"/>
    <w:rsid w:val="00035826"/>
    <w:rsid w:val="00035BB1"/>
    <w:rsid w:val="0004173F"/>
    <w:rsid w:val="0004267B"/>
    <w:rsid w:val="00044387"/>
    <w:rsid w:val="00044D4F"/>
    <w:rsid w:val="0004706F"/>
    <w:rsid w:val="00052207"/>
    <w:rsid w:val="0007419F"/>
    <w:rsid w:val="0007449D"/>
    <w:rsid w:val="00075A56"/>
    <w:rsid w:val="000760E9"/>
    <w:rsid w:val="0008434F"/>
    <w:rsid w:val="00084A3E"/>
    <w:rsid w:val="000A440C"/>
    <w:rsid w:val="000A4D27"/>
    <w:rsid w:val="000B00E7"/>
    <w:rsid w:val="000B0B47"/>
    <w:rsid w:val="000C281F"/>
    <w:rsid w:val="000C3CE3"/>
    <w:rsid w:val="000C4749"/>
    <w:rsid w:val="000C6C80"/>
    <w:rsid w:val="000C7C45"/>
    <w:rsid w:val="000D13F7"/>
    <w:rsid w:val="000E366E"/>
    <w:rsid w:val="000F1C72"/>
    <w:rsid w:val="000F3D9A"/>
    <w:rsid w:val="000F50A5"/>
    <w:rsid w:val="00102206"/>
    <w:rsid w:val="00106E15"/>
    <w:rsid w:val="00112112"/>
    <w:rsid w:val="00112A3A"/>
    <w:rsid w:val="00134E4E"/>
    <w:rsid w:val="00152D90"/>
    <w:rsid w:val="00160FE3"/>
    <w:rsid w:val="00164BFC"/>
    <w:rsid w:val="00181BBE"/>
    <w:rsid w:val="00186CD4"/>
    <w:rsid w:val="0018772C"/>
    <w:rsid w:val="001924BA"/>
    <w:rsid w:val="001A1498"/>
    <w:rsid w:val="001A219A"/>
    <w:rsid w:val="001A240B"/>
    <w:rsid w:val="001A43C5"/>
    <w:rsid w:val="001A5CD0"/>
    <w:rsid w:val="001B1A11"/>
    <w:rsid w:val="001B2813"/>
    <w:rsid w:val="001D28D2"/>
    <w:rsid w:val="001E1E8D"/>
    <w:rsid w:val="001E4E74"/>
    <w:rsid w:val="001F73E6"/>
    <w:rsid w:val="00200E7E"/>
    <w:rsid w:val="00220756"/>
    <w:rsid w:val="00223038"/>
    <w:rsid w:val="002237A4"/>
    <w:rsid w:val="002337B7"/>
    <w:rsid w:val="002344C1"/>
    <w:rsid w:val="00235689"/>
    <w:rsid w:val="00242B35"/>
    <w:rsid w:val="00271156"/>
    <w:rsid w:val="00274EC6"/>
    <w:rsid w:val="00280A7D"/>
    <w:rsid w:val="002834DD"/>
    <w:rsid w:val="002849CA"/>
    <w:rsid w:val="002957E8"/>
    <w:rsid w:val="002C32C2"/>
    <w:rsid w:val="002D1001"/>
    <w:rsid w:val="002E3B68"/>
    <w:rsid w:val="0033292F"/>
    <w:rsid w:val="00345759"/>
    <w:rsid w:val="00352BD3"/>
    <w:rsid w:val="00354A8F"/>
    <w:rsid w:val="003640CB"/>
    <w:rsid w:val="003651A7"/>
    <w:rsid w:val="003823A1"/>
    <w:rsid w:val="00394837"/>
    <w:rsid w:val="00397131"/>
    <w:rsid w:val="0039770C"/>
    <w:rsid w:val="003A2ACB"/>
    <w:rsid w:val="003A7AEE"/>
    <w:rsid w:val="003B13E4"/>
    <w:rsid w:val="003B6979"/>
    <w:rsid w:val="003B7A35"/>
    <w:rsid w:val="003E01AF"/>
    <w:rsid w:val="003E42EA"/>
    <w:rsid w:val="003F44DC"/>
    <w:rsid w:val="00405EEB"/>
    <w:rsid w:val="004111C0"/>
    <w:rsid w:val="004139F0"/>
    <w:rsid w:val="0041492F"/>
    <w:rsid w:val="00427673"/>
    <w:rsid w:val="00432472"/>
    <w:rsid w:val="00434EF3"/>
    <w:rsid w:val="00435455"/>
    <w:rsid w:val="00437992"/>
    <w:rsid w:val="00462189"/>
    <w:rsid w:val="004A5C88"/>
    <w:rsid w:val="004B0B39"/>
    <w:rsid w:val="004B1816"/>
    <w:rsid w:val="004B42C3"/>
    <w:rsid w:val="004D2427"/>
    <w:rsid w:val="004D4937"/>
    <w:rsid w:val="004D5214"/>
    <w:rsid w:val="004D544B"/>
    <w:rsid w:val="004E057F"/>
    <w:rsid w:val="004E3D8F"/>
    <w:rsid w:val="004F5146"/>
    <w:rsid w:val="00507670"/>
    <w:rsid w:val="0051523E"/>
    <w:rsid w:val="00516A2D"/>
    <w:rsid w:val="00520D56"/>
    <w:rsid w:val="00526FFF"/>
    <w:rsid w:val="0052702F"/>
    <w:rsid w:val="00527556"/>
    <w:rsid w:val="005354B6"/>
    <w:rsid w:val="00545CBC"/>
    <w:rsid w:val="00561433"/>
    <w:rsid w:val="005714A1"/>
    <w:rsid w:val="00573570"/>
    <w:rsid w:val="00580311"/>
    <w:rsid w:val="00581D85"/>
    <w:rsid w:val="0059703B"/>
    <w:rsid w:val="00597070"/>
    <w:rsid w:val="005A274E"/>
    <w:rsid w:val="005A315A"/>
    <w:rsid w:val="005A45BC"/>
    <w:rsid w:val="005B5DA3"/>
    <w:rsid w:val="005B6A45"/>
    <w:rsid w:val="005D5410"/>
    <w:rsid w:val="005F1DD7"/>
    <w:rsid w:val="00616370"/>
    <w:rsid w:val="00623699"/>
    <w:rsid w:val="0064361E"/>
    <w:rsid w:val="006441A8"/>
    <w:rsid w:val="00653A14"/>
    <w:rsid w:val="006560AB"/>
    <w:rsid w:val="00656900"/>
    <w:rsid w:val="006636D8"/>
    <w:rsid w:val="006768D5"/>
    <w:rsid w:val="00676E4D"/>
    <w:rsid w:val="00687257"/>
    <w:rsid w:val="00690164"/>
    <w:rsid w:val="00690C6D"/>
    <w:rsid w:val="006919CF"/>
    <w:rsid w:val="00692729"/>
    <w:rsid w:val="006A4356"/>
    <w:rsid w:val="006A661B"/>
    <w:rsid w:val="006B0B14"/>
    <w:rsid w:val="006C723D"/>
    <w:rsid w:val="006D4792"/>
    <w:rsid w:val="006E12C0"/>
    <w:rsid w:val="006E3B9D"/>
    <w:rsid w:val="006E5313"/>
    <w:rsid w:val="006E6E88"/>
    <w:rsid w:val="006E7F35"/>
    <w:rsid w:val="006F20FB"/>
    <w:rsid w:val="007015CF"/>
    <w:rsid w:val="00713063"/>
    <w:rsid w:val="0071666C"/>
    <w:rsid w:val="00731B27"/>
    <w:rsid w:val="007461A6"/>
    <w:rsid w:val="0074764C"/>
    <w:rsid w:val="00764F29"/>
    <w:rsid w:val="00783451"/>
    <w:rsid w:val="007844B5"/>
    <w:rsid w:val="00784EBF"/>
    <w:rsid w:val="007865BC"/>
    <w:rsid w:val="007A60D5"/>
    <w:rsid w:val="007B36D8"/>
    <w:rsid w:val="007B4EC3"/>
    <w:rsid w:val="007E08C3"/>
    <w:rsid w:val="007E1002"/>
    <w:rsid w:val="007E7C67"/>
    <w:rsid w:val="007F1D1B"/>
    <w:rsid w:val="007F3058"/>
    <w:rsid w:val="007F48C4"/>
    <w:rsid w:val="007F7A15"/>
    <w:rsid w:val="0080114F"/>
    <w:rsid w:val="0081372E"/>
    <w:rsid w:val="008137CD"/>
    <w:rsid w:val="00831FFF"/>
    <w:rsid w:val="008334DA"/>
    <w:rsid w:val="00845914"/>
    <w:rsid w:val="00857051"/>
    <w:rsid w:val="00863BC1"/>
    <w:rsid w:val="0089051C"/>
    <w:rsid w:val="008A4DE6"/>
    <w:rsid w:val="008B1FF6"/>
    <w:rsid w:val="008B289D"/>
    <w:rsid w:val="008B5338"/>
    <w:rsid w:val="008B7E8C"/>
    <w:rsid w:val="008C3F9C"/>
    <w:rsid w:val="008C67B7"/>
    <w:rsid w:val="008D4E33"/>
    <w:rsid w:val="008E0A73"/>
    <w:rsid w:val="008E15D2"/>
    <w:rsid w:val="008E3099"/>
    <w:rsid w:val="008E3609"/>
    <w:rsid w:val="008E545B"/>
    <w:rsid w:val="00901B30"/>
    <w:rsid w:val="00920C3C"/>
    <w:rsid w:val="009256BB"/>
    <w:rsid w:val="00940A00"/>
    <w:rsid w:val="009515DA"/>
    <w:rsid w:val="00953A28"/>
    <w:rsid w:val="00971A52"/>
    <w:rsid w:val="00981FF2"/>
    <w:rsid w:val="00997CC4"/>
    <w:rsid w:val="009A335A"/>
    <w:rsid w:val="009A785B"/>
    <w:rsid w:val="009D0F37"/>
    <w:rsid w:val="009E116D"/>
    <w:rsid w:val="009F4390"/>
    <w:rsid w:val="00A0713C"/>
    <w:rsid w:val="00A10966"/>
    <w:rsid w:val="00A54795"/>
    <w:rsid w:val="00A60D3C"/>
    <w:rsid w:val="00A71372"/>
    <w:rsid w:val="00A74DA3"/>
    <w:rsid w:val="00A9183E"/>
    <w:rsid w:val="00A936F1"/>
    <w:rsid w:val="00AA0717"/>
    <w:rsid w:val="00AB57D3"/>
    <w:rsid w:val="00AB61C2"/>
    <w:rsid w:val="00AC073A"/>
    <w:rsid w:val="00AC235D"/>
    <w:rsid w:val="00AD0954"/>
    <w:rsid w:val="00AE145E"/>
    <w:rsid w:val="00B07D4E"/>
    <w:rsid w:val="00B11B4F"/>
    <w:rsid w:val="00B134F1"/>
    <w:rsid w:val="00B17586"/>
    <w:rsid w:val="00B215C5"/>
    <w:rsid w:val="00B26549"/>
    <w:rsid w:val="00B311B9"/>
    <w:rsid w:val="00B3639F"/>
    <w:rsid w:val="00B528D2"/>
    <w:rsid w:val="00B5307A"/>
    <w:rsid w:val="00B643EA"/>
    <w:rsid w:val="00B70861"/>
    <w:rsid w:val="00B74465"/>
    <w:rsid w:val="00B75C70"/>
    <w:rsid w:val="00B76846"/>
    <w:rsid w:val="00B80CF1"/>
    <w:rsid w:val="00B81AB9"/>
    <w:rsid w:val="00B83930"/>
    <w:rsid w:val="00B86382"/>
    <w:rsid w:val="00B90099"/>
    <w:rsid w:val="00B9673B"/>
    <w:rsid w:val="00BA2834"/>
    <w:rsid w:val="00BB0833"/>
    <w:rsid w:val="00BC4722"/>
    <w:rsid w:val="00BD5E29"/>
    <w:rsid w:val="00BE6077"/>
    <w:rsid w:val="00BF001A"/>
    <w:rsid w:val="00BF2728"/>
    <w:rsid w:val="00C02991"/>
    <w:rsid w:val="00C411B3"/>
    <w:rsid w:val="00C415B6"/>
    <w:rsid w:val="00C445DF"/>
    <w:rsid w:val="00C57550"/>
    <w:rsid w:val="00C61F04"/>
    <w:rsid w:val="00C6454D"/>
    <w:rsid w:val="00C65BEB"/>
    <w:rsid w:val="00C935E1"/>
    <w:rsid w:val="00C944B2"/>
    <w:rsid w:val="00CA2354"/>
    <w:rsid w:val="00CA4373"/>
    <w:rsid w:val="00CC15FD"/>
    <w:rsid w:val="00CC43BC"/>
    <w:rsid w:val="00CE22BE"/>
    <w:rsid w:val="00CF4931"/>
    <w:rsid w:val="00CF5592"/>
    <w:rsid w:val="00D03363"/>
    <w:rsid w:val="00D036BB"/>
    <w:rsid w:val="00D04AC4"/>
    <w:rsid w:val="00D075C1"/>
    <w:rsid w:val="00D17110"/>
    <w:rsid w:val="00D217CA"/>
    <w:rsid w:val="00D36A46"/>
    <w:rsid w:val="00D43A71"/>
    <w:rsid w:val="00D45717"/>
    <w:rsid w:val="00D45B53"/>
    <w:rsid w:val="00D5085D"/>
    <w:rsid w:val="00D5224C"/>
    <w:rsid w:val="00D62C64"/>
    <w:rsid w:val="00D62D69"/>
    <w:rsid w:val="00D67EC9"/>
    <w:rsid w:val="00D728A3"/>
    <w:rsid w:val="00D80C3B"/>
    <w:rsid w:val="00D82968"/>
    <w:rsid w:val="00D83900"/>
    <w:rsid w:val="00D8577E"/>
    <w:rsid w:val="00D960A1"/>
    <w:rsid w:val="00D974C1"/>
    <w:rsid w:val="00D97519"/>
    <w:rsid w:val="00DC74F8"/>
    <w:rsid w:val="00DE1DE6"/>
    <w:rsid w:val="00DF2E05"/>
    <w:rsid w:val="00DF483D"/>
    <w:rsid w:val="00E06AB3"/>
    <w:rsid w:val="00E06B0A"/>
    <w:rsid w:val="00E10CD2"/>
    <w:rsid w:val="00E10EF9"/>
    <w:rsid w:val="00E1135D"/>
    <w:rsid w:val="00E32305"/>
    <w:rsid w:val="00E369D2"/>
    <w:rsid w:val="00E414C4"/>
    <w:rsid w:val="00E47E69"/>
    <w:rsid w:val="00E51C7A"/>
    <w:rsid w:val="00E56530"/>
    <w:rsid w:val="00E60F19"/>
    <w:rsid w:val="00E720D6"/>
    <w:rsid w:val="00E74885"/>
    <w:rsid w:val="00E75579"/>
    <w:rsid w:val="00E84D1E"/>
    <w:rsid w:val="00E85128"/>
    <w:rsid w:val="00E85EAD"/>
    <w:rsid w:val="00E877A0"/>
    <w:rsid w:val="00E91F9C"/>
    <w:rsid w:val="00E97875"/>
    <w:rsid w:val="00EA231F"/>
    <w:rsid w:val="00EC2DF0"/>
    <w:rsid w:val="00EC7404"/>
    <w:rsid w:val="00ED1A24"/>
    <w:rsid w:val="00ED1C83"/>
    <w:rsid w:val="00EF12C6"/>
    <w:rsid w:val="00F1190F"/>
    <w:rsid w:val="00F12A13"/>
    <w:rsid w:val="00F159B4"/>
    <w:rsid w:val="00F36453"/>
    <w:rsid w:val="00F5172F"/>
    <w:rsid w:val="00F521A8"/>
    <w:rsid w:val="00F5486A"/>
    <w:rsid w:val="00F6073F"/>
    <w:rsid w:val="00F60A61"/>
    <w:rsid w:val="00F6353B"/>
    <w:rsid w:val="00F67247"/>
    <w:rsid w:val="00FA3E41"/>
    <w:rsid w:val="00FB01E8"/>
    <w:rsid w:val="00FB0ABA"/>
    <w:rsid w:val="00FB54BA"/>
    <w:rsid w:val="00FB6ACD"/>
    <w:rsid w:val="00FC3EF8"/>
    <w:rsid w:val="00FD0541"/>
    <w:rsid w:val="00FD312A"/>
    <w:rsid w:val="00FD5036"/>
    <w:rsid w:val="00FE08EA"/>
    <w:rsid w:val="00FE1422"/>
    <w:rsid w:val="00FF076A"/>
    <w:rsid w:val="00FF1C0A"/>
    <w:rsid w:val="00FF2A32"/>
    <w:rsid w:val="30AA773B"/>
    <w:rsid w:val="3FF072B2"/>
    <w:rsid w:val="4C7DD0B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9A3AC"/>
  <w15:chartTrackingRefBased/>
  <w15:docId w15:val="{58ADC03A-84D8-427F-853B-7C4BCB902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60A1"/>
    <w:pPr>
      <w:spacing w:after="0" w:line="240" w:lineRule="auto"/>
    </w:pPr>
    <w:rPr>
      <w:rFonts w:ascii="Times New Roman" w:eastAsia="Times New Roman" w:hAnsi="Times New Roman"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HEADER_EN,Diagrama Char Char Diagrama,Diagrama Char Char"/>
    <w:basedOn w:val="prastasis"/>
    <w:link w:val="AntratsDiagrama"/>
    <w:uiPriority w:val="99"/>
    <w:rsid w:val="00D960A1"/>
    <w:pPr>
      <w:tabs>
        <w:tab w:val="center" w:pos="4680"/>
        <w:tab w:val="right" w:pos="9360"/>
      </w:tabs>
    </w:pPr>
  </w:style>
  <w:style w:type="character" w:customStyle="1" w:styleId="AntratsDiagrama">
    <w:name w:val="Antraštės Diagrama"/>
    <w:aliases w:val="HEADER_EN Diagrama,Diagrama Char Char Diagrama Diagrama,Diagrama Char Char Diagrama1"/>
    <w:basedOn w:val="Numatytasispastraiposriftas"/>
    <w:link w:val="Antrats"/>
    <w:uiPriority w:val="99"/>
    <w:rsid w:val="00D960A1"/>
    <w:rPr>
      <w:rFonts w:ascii="Times New Roman" w:eastAsia="Times New Roman" w:hAnsi="Times New Roman" w:cs="Times New Roman"/>
      <w:sz w:val="24"/>
      <w:szCs w:val="24"/>
      <w:lang w:val="en-US"/>
    </w:rPr>
  </w:style>
  <w:style w:type="paragraph" w:styleId="Porat">
    <w:name w:val="footer"/>
    <w:basedOn w:val="prastasis"/>
    <w:link w:val="PoratDiagrama"/>
    <w:uiPriority w:val="99"/>
    <w:unhideWhenUsed/>
    <w:rsid w:val="00D960A1"/>
    <w:pPr>
      <w:tabs>
        <w:tab w:val="center" w:pos="4819"/>
        <w:tab w:val="right" w:pos="9638"/>
      </w:tabs>
    </w:pPr>
  </w:style>
  <w:style w:type="character" w:customStyle="1" w:styleId="PoratDiagrama">
    <w:name w:val="Poraštė Diagrama"/>
    <w:basedOn w:val="Numatytasispastraiposriftas"/>
    <w:link w:val="Porat"/>
    <w:uiPriority w:val="99"/>
    <w:rsid w:val="00D960A1"/>
    <w:rPr>
      <w:rFonts w:ascii="Times New Roman" w:eastAsia="Times New Roman" w:hAnsi="Times New Roman" w:cs="Times New Roman"/>
      <w:sz w:val="24"/>
      <w:szCs w:val="24"/>
      <w:lang w:val="en-US"/>
    </w:rPr>
  </w:style>
  <w:style w:type="table" w:styleId="Lentelstinklelis">
    <w:name w:val="Table Grid"/>
    <w:basedOn w:val="prastojilentel"/>
    <w:uiPriority w:val="39"/>
    <w:rsid w:val="004354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9770C"/>
    <w:pPr>
      <w:ind w:left="720"/>
      <w:contextualSpacing/>
    </w:pPr>
  </w:style>
  <w:style w:type="character" w:styleId="Komentaronuoroda">
    <w:name w:val="annotation reference"/>
    <w:basedOn w:val="Numatytasispastraiposriftas"/>
    <w:uiPriority w:val="99"/>
    <w:semiHidden/>
    <w:unhideWhenUsed/>
    <w:rsid w:val="004D2427"/>
    <w:rPr>
      <w:sz w:val="16"/>
      <w:szCs w:val="16"/>
    </w:rPr>
  </w:style>
  <w:style w:type="paragraph" w:styleId="Komentarotekstas">
    <w:name w:val="annotation text"/>
    <w:basedOn w:val="prastasis"/>
    <w:link w:val="KomentarotekstasDiagrama"/>
    <w:uiPriority w:val="99"/>
    <w:unhideWhenUsed/>
    <w:rsid w:val="004D2427"/>
    <w:rPr>
      <w:sz w:val="20"/>
      <w:szCs w:val="20"/>
    </w:rPr>
  </w:style>
  <w:style w:type="character" w:customStyle="1" w:styleId="KomentarotekstasDiagrama">
    <w:name w:val="Komentaro tekstas Diagrama"/>
    <w:basedOn w:val="Numatytasispastraiposriftas"/>
    <w:link w:val="Komentarotekstas"/>
    <w:uiPriority w:val="99"/>
    <w:rsid w:val="004D2427"/>
    <w:rPr>
      <w:rFonts w:ascii="Times New Roman" w:eastAsia="Times New Roman" w:hAnsi="Times New Roman" w:cs="Times New Roman"/>
      <w:sz w:val="20"/>
      <w:szCs w:val="20"/>
      <w:lang w:val="en-US"/>
    </w:rPr>
  </w:style>
  <w:style w:type="paragraph" w:styleId="Komentarotema">
    <w:name w:val="annotation subject"/>
    <w:basedOn w:val="Komentarotekstas"/>
    <w:next w:val="Komentarotekstas"/>
    <w:link w:val="KomentarotemaDiagrama"/>
    <w:uiPriority w:val="99"/>
    <w:semiHidden/>
    <w:unhideWhenUsed/>
    <w:rsid w:val="004D2427"/>
    <w:rPr>
      <w:b/>
      <w:bCs/>
    </w:rPr>
  </w:style>
  <w:style w:type="character" w:customStyle="1" w:styleId="KomentarotemaDiagrama">
    <w:name w:val="Komentaro tema Diagrama"/>
    <w:basedOn w:val="KomentarotekstasDiagrama"/>
    <w:link w:val="Komentarotema"/>
    <w:uiPriority w:val="99"/>
    <w:semiHidden/>
    <w:rsid w:val="004D2427"/>
    <w:rPr>
      <w:rFonts w:ascii="Times New Roman" w:eastAsia="Times New Roman" w:hAnsi="Times New Roman" w:cs="Times New Roman"/>
      <w:b/>
      <w:bCs/>
      <w:sz w:val="20"/>
      <w:szCs w:val="20"/>
      <w:lang w:val="en-US"/>
    </w:rPr>
  </w:style>
  <w:style w:type="paragraph" w:styleId="Debesliotekstas">
    <w:name w:val="Balloon Text"/>
    <w:basedOn w:val="prastasis"/>
    <w:link w:val="DebesliotekstasDiagrama"/>
    <w:uiPriority w:val="99"/>
    <w:semiHidden/>
    <w:unhideWhenUsed/>
    <w:rsid w:val="00160FE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60FE3"/>
    <w:rPr>
      <w:rFonts w:ascii="Segoe UI" w:eastAsia="Times New Roman" w:hAnsi="Segoe UI" w:cs="Segoe UI"/>
      <w:sz w:val="18"/>
      <w:szCs w:val="18"/>
      <w:lang w:val="en-US"/>
    </w:rPr>
  </w:style>
  <w:style w:type="paragraph" w:styleId="Pataisymai">
    <w:name w:val="Revision"/>
    <w:hidden/>
    <w:uiPriority w:val="99"/>
    <w:semiHidden/>
    <w:rsid w:val="009D0F3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016256">
      <w:bodyDiv w:val="1"/>
      <w:marLeft w:val="0"/>
      <w:marRight w:val="0"/>
      <w:marTop w:val="0"/>
      <w:marBottom w:val="0"/>
      <w:divBdr>
        <w:top w:val="none" w:sz="0" w:space="0" w:color="auto"/>
        <w:left w:val="none" w:sz="0" w:space="0" w:color="auto"/>
        <w:bottom w:val="none" w:sz="0" w:space="0" w:color="auto"/>
        <w:right w:val="none" w:sz="0" w:space="0" w:color="auto"/>
      </w:divBdr>
    </w:div>
    <w:div w:id="19945237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65606-C30B-42C3-A093-8846E0648A2A}">
  <ds:schemaRefs>
    <ds:schemaRef ds:uri="http://schemas.microsoft.com/sharepoint/v3/contenttype/forms"/>
  </ds:schemaRefs>
</ds:datastoreItem>
</file>

<file path=customXml/itemProps2.xml><?xml version="1.0" encoding="utf-8"?>
<ds:datastoreItem xmlns:ds="http://schemas.openxmlformats.org/officeDocument/2006/customXml" ds:itemID="{29E59EA2-067A-4A63-875B-EA311041E49F}">
  <ds:schemaRefs>
    <ds:schemaRef ds:uri="http://purl.org/dc/dcmitype/"/>
    <ds:schemaRef ds:uri="http://schemas.openxmlformats.org/package/2006/metadata/core-properties"/>
    <ds:schemaRef ds:uri="http://purl.org/dc/elements/1.1/"/>
    <ds:schemaRef ds:uri="ae584d97-971f-4a2a-a6c4-93f334d67b63"/>
    <ds:schemaRef ds:uri="http://schemas.microsoft.com/office/2006/documentManagement/types"/>
    <ds:schemaRef ds:uri="http://schemas.microsoft.com/office/infopath/2007/PartnerControls"/>
    <ds:schemaRef ds:uri="2a268eb0-f7e3-4e97-9a88-eb6273e8d17d"/>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EE7C4A1C-2FDF-499D-8CAE-B7E32C6C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4821</Words>
  <Characters>2748</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Skackauskiene</dc:creator>
  <cp:keywords/>
  <dc:description/>
  <cp:lastModifiedBy>Daiva Skačkauskienė</cp:lastModifiedBy>
  <cp:revision>4</cp:revision>
  <cp:lastPrinted>2023-09-05T07:02:00Z</cp:lastPrinted>
  <dcterms:created xsi:type="dcterms:W3CDTF">2025-10-27T09:11:00Z</dcterms:created>
  <dcterms:modified xsi:type="dcterms:W3CDTF">2025-10-27T10:30:00Z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